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5805" w:rsidRDefault="00655805" w:rsidP="006558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“Sorting Laundry”</w:t>
      </w:r>
    </w:p>
    <w:p w:rsidR="00655805" w:rsidRDefault="00655805" w:rsidP="006558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by Elisavietta Ritchie</w:t>
      </w:r>
    </w:p>
    <w:p w:rsidR="00655805" w:rsidRDefault="00655805" w:rsidP="00655805">
      <w:pPr>
        <w:spacing w:after="0" w:line="240" w:lineRule="auto"/>
        <w:jc w:val="center"/>
        <w:rPr>
          <w:rFonts w:ascii="Times New Roman" w:hAnsi="Times New Roman" w:cs="Times New Roman"/>
          <w:sz w:val="24"/>
          <w:szCs w:val="24"/>
        </w:rPr>
      </w:pPr>
    </w:p>
    <w:p w:rsidR="00655805" w:rsidRDefault="00655805"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Folding clothes,</w:t>
      </w:r>
    </w:p>
    <w:p w:rsidR="00655805" w:rsidRDefault="00655805"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I think of folding you</w:t>
      </w:r>
    </w:p>
    <w:p w:rsidR="00655805" w:rsidRDefault="00655805"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into my life.</w:t>
      </w:r>
    </w:p>
    <w:p w:rsidR="00655805" w:rsidRDefault="00655805" w:rsidP="00655805">
      <w:pPr>
        <w:spacing w:after="0" w:line="240" w:lineRule="auto"/>
        <w:rPr>
          <w:rFonts w:ascii="Times New Roman" w:hAnsi="Times New Roman" w:cs="Times New Roman"/>
          <w:sz w:val="24"/>
          <w:szCs w:val="24"/>
        </w:rPr>
      </w:pPr>
    </w:p>
    <w:p w:rsidR="00655805" w:rsidRDefault="00655805"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Our king-sized sheets</w:t>
      </w:r>
    </w:p>
    <w:p w:rsidR="00655805" w:rsidRDefault="00655805"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like tablecloths</w:t>
      </w:r>
    </w:p>
    <w:p w:rsidR="00655805" w:rsidRDefault="00655805"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for the banquets of giants,</w:t>
      </w:r>
    </w:p>
    <w:p w:rsidR="00655805" w:rsidRDefault="00655805" w:rsidP="00655805">
      <w:pPr>
        <w:spacing w:after="0" w:line="240" w:lineRule="auto"/>
        <w:rPr>
          <w:rFonts w:ascii="Times New Roman" w:hAnsi="Times New Roman" w:cs="Times New Roman"/>
          <w:sz w:val="24"/>
          <w:szCs w:val="24"/>
        </w:rPr>
      </w:pPr>
    </w:p>
    <w:p w:rsidR="00655805" w:rsidRDefault="00655805"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pillowcases, despite so many </w:t>
      </w:r>
    </w:p>
    <w:p w:rsidR="00655805" w:rsidRDefault="00655805"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washings, seams still</w:t>
      </w:r>
    </w:p>
    <w:p w:rsidR="00655805" w:rsidRDefault="00655805"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holding our dreams.</w:t>
      </w:r>
    </w:p>
    <w:p w:rsidR="00655805" w:rsidRDefault="00655805" w:rsidP="00655805">
      <w:pPr>
        <w:spacing w:after="0" w:line="240" w:lineRule="auto"/>
        <w:rPr>
          <w:rFonts w:ascii="Times New Roman" w:hAnsi="Times New Roman" w:cs="Times New Roman"/>
          <w:sz w:val="24"/>
          <w:szCs w:val="24"/>
        </w:rPr>
      </w:pPr>
    </w:p>
    <w:p w:rsidR="00655805" w:rsidRDefault="00655805"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Towels patterned orange and green,</w:t>
      </w:r>
    </w:p>
    <w:p w:rsidR="00655805" w:rsidRDefault="00655805"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flowered pink and lavender,</w:t>
      </w:r>
    </w:p>
    <w:p w:rsidR="00655805" w:rsidRDefault="00655805"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gaudy, bought on sale,</w:t>
      </w:r>
    </w:p>
    <w:p w:rsidR="00655805" w:rsidRDefault="00655805" w:rsidP="00655805">
      <w:pPr>
        <w:spacing w:after="0" w:line="240" w:lineRule="auto"/>
        <w:rPr>
          <w:rFonts w:ascii="Times New Roman" w:hAnsi="Times New Roman" w:cs="Times New Roman"/>
          <w:sz w:val="24"/>
          <w:szCs w:val="24"/>
        </w:rPr>
      </w:pPr>
    </w:p>
    <w:p w:rsidR="00655805" w:rsidRDefault="00655805"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reserved, we said, for the beach,</w:t>
      </w:r>
    </w:p>
    <w:p w:rsidR="00655805" w:rsidRDefault="00655805"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refusing, even after years,</w:t>
      </w:r>
    </w:p>
    <w:p w:rsidR="00655805" w:rsidRDefault="00655805"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to bleach into respectability.</w:t>
      </w:r>
    </w:p>
    <w:p w:rsidR="00655805" w:rsidRDefault="00655805" w:rsidP="00655805">
      <w:pPr>
        <w:spacing w:after="0" w:line="240" w:lineRule="auto"/>
        <w:rPr>
          <w:rFonts w:ascii="Times New Roman" w:hAnsi="Times New Roman" w:cs="Times New Roman"/>
          <w:sz w:val="24"/>
          <w:szCs w:val="24"/>
        </w:rPr>
      </w:pPr>
    </w:p>
    <w:p w:rsidR="00655805" w:rsidRDefault="00655805"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Do many shirts and skirts and pants</w:t>
      </w:r>
    </w:p>
    <w:p w:rsidR="00655805" w:rsidRDefault="00655805"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recycling week after week, head over heels</w:t>
      </w:r>
    </w:p>
    <w:p w:rsidR="00655805" w:rsidRDefault="00655805"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recapitulating themselves. </w:t>
      </w:r>
    </w:p>
    <w:p w:rsidR="00655805" w:rsidRDefault="00655805" w:rsidP="00655805">
      <w:pPr>
        <w:spacing w:after="0" w:line="240" w:lineRule="auto"/>
        <w:rPr>
          <w:rFonts w:ascii="Times New Roman" w:hAnsi="Times New Roman" w:cs="Times New Roman"/>
          <w:sz w:val="24"/>
          <w:szCs w:val="24"/>
        </w:rPr>
      </w:pPr>
    </w:p>
    <w:p w:rsidR="00655805" w:rsidRDefault="00655805"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All those wrinkles</w:t>
      </w:r>
    </w:p>
    <w:p w:rsidR="00655805" w:rsidRDefault="00655805"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to be smoothed, or else</w:t>
      </w:r>
    </w:p>
    <w:p w:rsidR="00655805" w:rsidRDefault="00655805"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ignored; they’re in style.</w:t>
      </w:r>
    </w:p>
    <w:p w:rsidR="00655805" w:rsidRDefault="00655805" w:rsidP="00655805">
      <w:pPr>
        <w:spacing w:after="0" w:line="240" w:lineRule="auto"/>
        <w:rPr>
          <w:rFonts w:ascii="Times New Roman" w:hAnsi="Times New Roman" w:cs="Times New Roman"/>
          <w:sz w:val="24"/>
          <w:szCs w:val="24"/>
        </w:rPr>
      </w:pPr>
    </w:p>
    <w:p w:rsidR="00655805" w:rsidRDefault="00655805"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Myriad uncoupled socks</w:t>
      </w:r>
    </w:p>
    <w:p w:rsidR="00655805" w:rsidRDefault="00655805"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which went paired into the foam</w:t>
      </w:r>
    </w:p>
    <w:p w:rsidR="00655805" w:rsidRDefault="00655805"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like those creatures in the ark.</w:t>
      </w:r>
    </w:p>
    <w:p w:rsidR="00655805" w:rsidRDefault="00655805" w:rsidP="00655805">
      <w:pPr>
        <w:spacing w:after="0" w:line="240" w:lineRule="auto"/>
        <w:rPr>
          <w:rFonts w:ascii="Times New Roman" w:hAnsi="Times New Roman" w:cs="Times New Roman"/>
          <w:sz w:val="24"/>
          <w:szCs w:val="24"/>
        </w:rPr>
      </w:pPr>
    </w:p>
    <w:p w:rsidR="00655805" w:rsidRDefault="00655805"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And what’s shrunk</w:t>
      </w:r>
    </w:p>
    <w:p w:rsidR="00655805" w:rsidRDefault="00655805"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is tough to discard</w:t>
      </w:r>
    </w:p>
    <w:p w:rsidR="00655805" w:rsidRDefault="00655805"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even for Goodwill.</w:t>
      </w:r>
    </w:p>
    <w:p w:rsidR="00655805" w:rsidRDefault="00655805" w:rsidP="00655805">
      <w:pPr>
        <w:spacing w:after="0" w:line="240" w:lineRule="auto"/>
        <w:rPr>
          <w:rFonts w:ascii="Times New Roman" w:hAnsi="Times New Roman" w:cs="Times New Roman"/>
          <w:sz w:val="24"/>
          <w:szCs w:val="24"/>
        </w:rPr>
      </w:pPr>
    </w:p>
    <w:p w:rsidR="00655805" w:rsidRDefault="00655805"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In pockets, surprised;</w:t>
      </w:r>
    </w:p>
    <w:p w:rsidR="00655805" w:rsidRDefault="00655805"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forgotten matches,</w:t>
      </w:r>
    </w:p>
    <w:p w:rsidR="00655805" w:rsidRDefault="00655805"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lost screws clinking on enamel;</w:t>
      </w:r>
    </w:p>
    <w:p w:rsidR="00655805" w:rsidRDefault="00655805" w:rsidP="00655805">
      <w:pPr>
        <w:spacing w:after="0" w:line="240" w:lineRule="auto"/>
        <w:rPr>
          <w:rFonts w:ascii="Times New Roman" w:hAnsi="Times New Roman" w:cs="Times New Roman"/>
          <w:sz w:val="24"/>
          <w:szCs w:val="24"/>
        </w:rPr>
      </w:pPr>
    </w:p>
    <w:p w:rsidR="00655805" w:rsidRDefault="00655805"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paper clips, whatever they held</w:t>
      </w:r>
    </w:p>
    <w:p w:rsidR="00655805" w:rsidRDefault="00655805"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between shiny jaws, now</w:t>
      </w:r>
    </w:p>
    <w:p w:rsidR="00655805" w:rsidRDefault="00655805"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dissolved or clogging the drain;</w:t>
      </w:r>
    </w:p>
    <w:p w:rsidR="00655805" w:rsidRDefault="00655805" w:rsidP="00655805">
      <w:pPr>
        <w:spacing w:after="0" w:line="240" w:lineRule="auto"/>
        <w:rPr>
          <w:rFonts w:ascii="Times New Roman" w:hAnsi="Times New Roman" w:cs="Times New Roman"/>
          <w:sz w:val="24"/>
          <w:szCs w:val="24"/>
        </w:rPr>
      </w:pPr>
    </w:p>
    <w:p w:rsidR="00655805" w:rsidRDefault="00655805"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well-</w:t>
      </w:r>
      <w:r w:rsidR="00F573AE">
        <w:rPr>
          <w:rFonts w:ascii="Times New Roman" w:hAnsi="Times New Roman" w:cs="Times New Roman"/>
          <w:sz w:val="24"/>
          <w:szCs w:val="24"/>
        </w:rPr>
        <w:t>washed dollars</w:t>
      </w:r>
      <w:r w:rsidR="00D72787">
        <w:rPr>
          <w:rFonts w:ascii="Times New Roman" w:hAnsi="Times New Roman" w:cs="Times New Roman"/>
          <w:sz w:val="24"/>
          <w:szCs w:val="24"/>
        </w:rPr>
        <w:t>, legal tender</w:t>
      </w:r>
    </w:p>
    <w:p w:rsidR="00D72787" w:rsidRDefault="00D72787"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for all debts public and private,</w:t>
      </w:r>
    </w:p>
    <w:p w:rsidR="00D72787" w:rsidRDefault="00D72787"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intact despite agitation;</w:t>
      </w:r>
    </w:p>
    <w:p w:rsidR="00D72787" w:rsidRDefault="00D72787" w:rsidP="00655805">
      <w:pPr>
        <w:spacing w:after="0" w:line="240" w:lineRule="auto"/>
        <w:rPr>
          <w:rFonts w:ascii="Times New Roman" w:hAnsi="Times New Roman" w:cs="Times New Roman"/>
          <w:sz w:val="24"/>
          <w:szCs w:val="24"/>
        </w:rPr>
      </w:pPr>
    </w:p>
    <w:p w:rsidR="00D72787" w:rsidRDefault="00D72787"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and, gleaming in the maelstrom,</w:t>
      </w:r>
    </w:p>
    <w:p w:rsidR="00D72787" w:rsidRDefault="00D72787"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one bright dime,</w:t>
      </w:r>
    </w:p>
    <w:p w:rsidR="00D72787" w:rsidRDefault="00D72787"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broken necklace of good gold</w:t>
      </w:r>
    </w:p>
    <w:p w:rsidR="00D72787" w:rsidRDefault="00D72787" w:rsidP="00655805">
      <w:pPr>
        <w:spacing w:after="0" w:line="240" w:lineRule="auto"/>
        <w:rPr>
          <w:rFonts w:ascii="Times New Roman" w:hAnsi="Times New Roman" w:cs="Times New Roman"/>
          <w:sz w:val="24"/>
          <w:szCs w:val="24"/>
        </w:rPr>
      </w:pPr>
    </w:p>
    <w:p w:rsidR="00D72787" w:rsidRDefault="00D72787"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you brought from Kuwait,</w:t>
      </w:r>
    </w:p>
    <w:p w:rsidR="00D72787" w:rsidRDefault="00D72787"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the strangely tailored shirt</w:t>
      </w:r>
    </w:p>
    <w:p w:rsidR="00D72787" w:rsidRDefault="00D72787"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left by a former lover….</w:t>
      </w:r>
    </w:p>
    <w:p w:rsidR="00D72787" w:rsidRDefault="00D72787" w:rsidP="00655805">
      <w:pPr>
        <w:spacing w:after="0" w:line="240" w:lineRule="auto"/>
        <w:rPr>
          <w:rFonts w:ascii="Times New Roman" w:hAnsi="Times New Roman" w:cs="Times New Roman"/>
          <w:sz w:val="24"/>
          <w:szCs w:val="24"/>
        </w:rPr>
      </w:pPr>
    </w:p>
    <w:p w:rsidR="00D72787" w:rsidRDefault="00D72787"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If you were to leave me,</w:t>
      </w:r>
    </w:p>
    <w:p w:rsidR="00D72787" w:rsidRDefault="00D72787"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if I were to fold</w:t>
      </w:r>
    </w:p>
    <w:p w:rsidR="00D72787" w:rsidRDefault="00D72787"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only my own clothes,</w:t>
      </w:r>
    </w:p>
    <w:p w:rsidR="00D72787" w:rsidRDefault="00D72787" w:rsidP="00655805">
      <w:pPr>
        <w:spacing w:after="0" w:line="240" w:lineRule="auto"/>
        <w:rPr>
          <w:rFonts w:ascii="Times New Roman" w:hAnsi="Times New Roman" w:cs="Times New Roman"/>
          <w:sz w:val="24"/>
          <w:szCs w:val="24"/>
        </w:rPr>
      </w:pPr>
    </w:p>
    <w:p w:rsidR="00D72787" w:rsidRDefault="00D72787"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the convexes and concaves</w:t>
      </w:r>
    </w:p>
    <w:p w:rsidR="00D72787" w:rsidRDefault="00D72787"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of my bloused, panties, stockings, bras</w:t>
      </w:r>
    </w:p>
    <w:p w:rsidR="00D72787" w:rsidRDefault="00D72787"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turned upon themselves,</w:t>
      </w:r>
    </w:p>
    <w:p w:rsidR="00D72787" w:rsidRDefault="00D72787" w:rsidP="00655805">
      <w:pPr>
        <w:spacing w:after="0" w:line="240" w:lineRule="auto"/>
        <w:rPr>
          <w:rFonts w:ascii="Times New Roman" w:hAnsi="Times New Roman" w:cs="Times New Roman"/>
          <w:sz w:val="24"/>
          <w:szCs w:val="24"/>
        </w:rPr>
      </w:pPr>
    </w:p>
    <w:p w:rsidR="00D72787" w:rsidRDefault="00D72787"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a mountain of unsorted wash</w:t>
      </w:r>
    </w:p>
    <w:p w:rsidR="00D72787" w:rsidRDefault="00D72787"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could not fill</w:t>
      </w:r>
    </w:p>
    <w:p w:rsidR="00D72787" w:rsidRDefault="00D72787" w:rsidP="00655805">
      <w:pPr>
        <w:spacing w:after="0" w:line="240" w:lineRule="auto"/>
        <w:rPr>
          <w:rFonts w:ascii="Times New Roman" w:hAnsi="Times New Roman" w:cs="Times New Roman"/>
          <w:sz w:val="24"/>
          <w:szCs w:val="24"/>
        </w:rPr>
      </w:pPr>
      <w:r>
        <w:rPr>
          <w:rFonts w:ascii="Times New Roman" w:hAnsi="Times New Roman" w:cs="Times New Roman"/>
          <w:sz w:val="24"/>
          <w:szCs w:val="24"/>
        </w:rPr>
        <w:t>the empty side of the bed.</w:t>
      </w:r>
    </w:p>
    <w:p w:rsidR="00655805" w:rsidRDefault="00655805">
      <w:pPr>
        <w:rPr>
          <w:rFonts w:ascii="Times New Roman" w:hAnsi="Times New Roman" w:cs="Times New Roman"/>
          <w:sz w:val="24"/>
          <w:szCs w:val="24"/>
        </w:rPr>
      </w:pPr>
      <w:r>
        <w:rPr>
          <w:rFonts w:ascii="Times New Roman" w:hAnsi="Times New Roman" w:cs="Times New Roman"/>
          <w:sz w:val="24"/>
          <w:szCs w:val="24"/>
        </w:rPr>
        <w:br w:type="page"/>
      </w:r>
    </w:p>
    <w:p w:rsidR="00A931EB" w:rsidRDefault="00BE0E72">
      <w:pPr>
        <w:rPr>
          <w:rFonts w:ascii="Times New Roman" w:hAnsi="Times New Roman" w:cs="Times New Roman"/>
          <w:sz w:val="24"/>
          <w:szCs w:val="24"/>
        </w:rPr>
      </w:pPr>
      <w:commentRangeStart w:id="0"/>
      <w:r>
        <w:rPr>
          <w:rFonts w:ascii="Times New Roman" w:hAnsi="Times New Roman" w:cs="Times New Roman"/>
          <w:sz w:val="24"/>
          <w:szCs w:val="24"/>
        </w:rPr>
        <w:lastRenderedPageBreak/>
        <w:t>Elisa Torres</w:t>
      </w:r>
      <w:commentRangeEnd w:id="0"/>
      <w:r w:rsidR="00FE3B85">
        <w:rPr>
          <w:rStyle w:val="CommentReference"/>
        </w:rPr>
        <w:commentReference w:id="0"/>
      </w:r>
    </w:p>
    <w:p w:rsidR="00BE0E72" w:rsidRDefault="00BE0E72">
      <w:pPr>
        <w:rPr>
          <w:rFonts w:ascii="Times New Roman" w:hAnsi="Times New Roman" w:cs="Times New Roman"/>
          <w:sz w:val="24"/>
          <w:szCs w:val="24"/>
        </w:rPr>
      </w:pPr>
      <w:r>
        <w:rPr>
          <w:rFonts w:ascii="Times New Roman" w:hAnsi="Times New Roman" w:cs="Times New Roman"/>
          <w:sz w:val="24"/>
          <w:szCs w:val="24"/>
        </w:rPr>
        <w:t>AP Literature and Composition</w:t>
      </w:r>
    </w:p>
    <w:p w:rsidR="00BE0E72" w:rsidRDefault="00BE0E72">
      <w:pPr>
        <w:rPr>
          <w:rFonts w:ascii="Times New Roman" w:hAnsi="Times New Roman" w:cs="Times New Roman"/>
          <w:sz w:val="24"/>
          <w:szCs w:val="24"/>
        </w:rPr>
      </w:pPr>
      <w:r>
        <w:rPr>
          <w:rFonts w:ascii="Times New Roman" w:hAnsi="Times New Roman" w:cs="Times New Roman"/>
          <w:sz w:val="24"/>
          <w:szCs w:val="24"/>
        </w:rPr>
        <w:t>Mr. Lane</w:t>
      </w:r>
    </w:p>
    <w:p w:rsidR="00BE0E72" w:rsidRDefault="00FE7B7F">
      <w:pPr>
        <w:rPr>
          <w:rFonts w:ascii="Times New Roman" w:hAnsi="Times New Roman" w:cs="Times New Roman"/>
          <w:sz w:val="24"/>
          <w:szCs w:val="24"/>
        </w:rPr>
      </w:pPr>
      <w:r>
        <w:rPr>
          <w:rFonts w:ascii="Times New Roman" w:hAnsi="Times New Roman" w:cs="Times New Roman"/>
          <w:sz w:val="24"/>
          <w:szCs w:val="24"/>
        </w:rPr>
        <w:t>6</w:t>
      </w:r>
      <w:r w:rsidR="00535B87">
        <w:rPr>
          <w:rFonts w:ascii="Times New Roman" w:hAnsi="Times New Roman" w:cs="Times New Roman"/>
          <w:sz w:val="24"/>
          <w:szCs w:val="24"/>
        </w:rPr>
        <w:t xml:space="preserve"> </w:t>
      </w:r>
      <w:r>
        <w:rPr>
          <w:rFonts w:ascii="Times New Roman" w:hAnsi="Times New Roman" w:cs="Times New Roman"/>
          <w:sz w:val="24"/>
          <w:szCs w:val="24"/>
        </w:rPr>
        <w:t>January 2010</w:t>
      </w:r>
    </w:p>
    <w:p w:rsidR="00BE0E72" w:rsidRDefault="00BE0E72" w:rsidP="00BE0E72">
      <w:pPr>
        <w:jc w:val="center"/>
        <w:rPr>
          <w:rFonts w:ascii="Times New Roman" w:hAnsi="Times New Roman" w:cs="Times New Roman"/>
          <w:sz w:val="24"/>
          <w:szCs w:val="24"/>
        </w:rPr>
      </w:pPr>
      <w:r>
        <w:rPr>
          <w:rFonts w:ascii="Times New Roman" w:hAnsi="Times New Roman" w:cs="Times New Roman"/>
          <w:sz w:val="24"/>
          <w:szCs w:val="24"/>
        </w:rPr>
        <w:t>Poetry Explication</w:t>
      </w:r>
    </w:p>
    <w:p w:rsidR="00BE0E72" w:rsidRDefault="007A3C32" w:rsidP="00BE0E72">
      <w:pPr>
        <w:spacing w:after="0" w:line="480" w:lineRule="auto"/>
        <w:ind w:firstLine="720"/>
        <w:rPr>
          <w:rFonts w:ascii="Times New Roman" w:hAnsi="Times New Roman" w:cs="Times New Roman"/>
          <w:sz w:val="24"/>
          <w:szCs w:val="24"/>
        </w:rPr>
      </w:pPr>
      <w:commentRangeStart w:id="1"/>
      <w:r>
        <w:rPr>
          <w:rFonts w:ascii="Times New Roman" w:hAnsi="Times New Roman" w:cs="Times New Roman"/>
          <w:sz w:val="24"/>
          <w:szCs w:val="24"/>
        </w:rPr>
        <w:t xml:space="preserve">Laundry is a common task that </w:t>
      </w:r>
      <w:r w:rsidR="00B677DD">
        <w:rPr>
          <w:rFonts w:ascii="Times New Roman" w:hAnsi="Times New Roman" w:cs="Times New Roman"/>
          <w:sz w:val="24"/>
          <w:szCs w:val="24"/>
        </w:rPr>
        <w:t>basically</w:t>
      </w:r>
      <w:r>
        <w:rPr>
          <w:rFonts w:ascii="Times New Roman" w:hAnsi="Times New Roman" w:cs="Times New Roman"/>
          <w:sz w:val="24"/>
          <w:szCs w:val="24"/>
        </w:rPr>
        <w:t xml:space="preserve"> everyone participates in. Although doing the laundry can become monotonous </w:t>
      </w:r>
      <w:commentRangeStart w:id="2"/>
      <w:r>
        <w:rPr>
          <w:rFonts w:ascii="Times New Roman" w:hAnsi="Times New Roman" w:cs="Times New Roman"/>
          <w:sz w:val="24"/>
          <w:szCs w:val="24"/>
        </w:rPr>
        <w:t>after some time</w:t>
      </w:r>
      <w:commentRangeEnd w:id="2"/>
      <w:r w:rsidR="006E3BC7">
        <w:rPr>
          <w:rStyle w:val="CommentReference"/>
        </w:rPr>
        <w:commentReference w:id="2"/>
      </w:r>
      <w:r>
        <w:rPr>
          <w:rFonts w:ascii="Times New Roman" w:hAnsi="Times New Roman" w:cs="Times New Roman"/>
          <w:sz w:val="24"/>
          <w:szCs w:val="24"/>
        </w:rPr>
        <w:t>, it is a part of life that is necessary to having clean clothes. Similarly</w:t>
      </w:r>
      <w:r w:rsidR="00B677DD">
        <w:rPr>
          <w:rFonts w:ascii="Times New Roman" w:hAnsi="Times New Roman" w:cs="Times New Roman"/>
          <w:sz w:val="24"/>
          <w:szCs w:val="24"/>
        </w:rPr>
        <w:t xml:space="preserve">, </w:t>
      </w:r>
      <w:r w:rsidR="00401C4D">
        <w:rPr>
          <w:rFonts w:ascii="Times New Roman" w:hAnsi="Times New Roman" w:cs="Times New Roman"/>
          <w:sz w:val="24"/>
          <w:szCs w:val="24"/>
        </w:rPr>
        <w:t xml:space="preserve">important </w:t>
      </w:r>
      <w:r w:rsidR="00B677DD">
        <w:rPr>
          <w:rFonts w:ascii="Times New Roman" w:hAnsi="Times New Roman" w:cs="Times New Roman"/>
          <w:sz w:val="24"/>
          <w:szCs w:val="24"/>
        </w:rPr>
        <w:t>relationships are part of every person’s life, and even though these relationships can be extremely difficult at some points, they are necessary to keeping people happy in life. The clothes people wear are washed over and over, to the point where the items fade and tear. Even so, the clothes are still clean and prepared for whatever life has to offer the second a person removes them from the washing machine.</w:t>
      </w:r>
      <w:r w:rsidR="00401C4D">
        <w:rPr>
          <w:rFonts w:ascii="Times New Roman" w:hAnsi="Times New Roman" w:cs="Times New Roman"/>
          <w:sz w:val="24"/>
          <w:szCs w:val="24"/>
        </w:rPr>
        <w:t xml:space="preserve"> The same concept is true with relationships because</w:t>
      </w:r>
      <w:r w:rsidR="00B45ABD">
        <w:rPr>
          <w:rFonts w:ascii="Times New Roman" w:hAnsi="Times New Roman" w:cs="Times New Roman"/>
          <w:sz w:val="24"/>
          <w:szCs w:val="24"/>
        </w:rPr>
        <w:t xml:space="preserve"> </w:t>
      </w:r>
      <w:r w:rsidR="002A18A5">
        <w:rPr>
          <w:rFonts w:ascii="Times New Roman" w:hAnsi="Times New Roman" w:cs="Times New Roman"/>
          <w:sz w:val="24"/>
          <w:szCs w:val="24"/>
        </w:rPr>
        <w:t>permanent relationships</w:t>
      </w:r>
      <w:r w:rsidR="00ED5951">
        <w:rPr>
          <w:rFonts w:ascii="Times New Roman" w:hAnsi="Times New Roman" w:cs="Times New Roman"/>
          <w:sz w:val="24"/>
          <w:szCs w:val="24"/>
        </w:rPr>
        <w:t xml:space="preserve"> are the ones that stay strong </w:t>
      </w:r>
      <w:r w:rsidR="002A18A5">
        <w:rPr>
          <w:rFonts w:ascii="Times New Roman" w:hAnsi="Times New Roman" w:cs="Times New Roman"/>
          <w:sz w:val="24"/>
          <w:szCs w:val="24"/>
        </w:rPr>
        <w:t>through the hardest times in life.</w:t>
      </w:r>
      <w:r w:rsidR="00ED5951">
        <w:rPr>
          <w:rFonts w:ascii="Times New Roman" w:hAnsi="Times New Roman" w:cs="Times New Roman"/>
          <w:sz w:val="24"/>
          <w:szCs w:val="24"/>
        </w:rPr>
        <w:t xml:space="preserve"> </w:t>
      </w:r>
      <w:r w:rsidR="002A18A5">
        <w:rPr>
          <w:rFonts w:ascii="Times New Roman" w:hAnsi="Times New Roman" w:cs="Times New Roman"/>
          <w:sz w:val="24"/>
          <w:szCs w:val="24"/>
        </w:rPr>
        <w:t>“</w:t>
      </w:r>
      <w:r w:rsidR="00BE0E72">
        <w:rPr>
          <w:rFonts w:ascii="Times New Roman" w:hAnsi="Times New Roman" w:cs="Times New Roman"/>
          <w:sz w:val="24"/>
          <w:szCs w:val="24"/>
        </w:rPr>
        <w:t xml:space="preserve">Sorting Laundry” </w:t>
      </w:r>
      <w:r w:rsidR="00B11409">
        <w:rPr>
          <w:rFonts w:ascii="Times New Roman" w:hAnsi="Times New Roman" w:cs="Times New Roman"/>
          <w:sz w:val="24"/>
          <w:szCs w:val="24"/>
        </w:rPr>
        <w:t xml:space="preserve">by Elisavietta Ritchie </w:t>
      </w:r>
      <w:r w:rsidR="00BE0E72">
        <w:rPr>
          <w:rFonts w:ascii="Times New Roman" w:hAnsi="Times New Roman" w:cs="Times New Roman"/>
          <w:sz w:val="24"/>
          <w:szCs w:val="24"/>
        </w:rPr>
        <w:t>uses imagery, simile, and metaphor to show how lasting relationships are able to withstand the many trials throughout life</w:t>
      </w:r>
      <w:commentRangeEnd w:id="1"/>
      <w:r w:rsidR="006E3BC7">
        <w:rPr>
          <w:rStyle w:val="CommentReference"/>
        </w:rPr>
        <w:commentReference w:id="1"/>
      </w:r>
      <w:r w:rsidR="00BE0E72">
        <w:rPr>
          <w:rFonts w:ascii="Times New Roman" w:hAnsi="Times New Roman" w:cs="Times New Roman"/>
          <w:sz w:val="24"/>
          <w:szCs w:val="24"/>
        </w:rPr>
        <w:t>.</w:t>
      </w:r>
    </w:p>
    <w:p w:rsidR="00ED5951" w:rsidRDefault="00ED5951" w:rsidP="004F3E08">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In “Sorting Laundry,”</w:t>
      </w:r>
      <w:r w:rsidR="00582055">
        <w:rPr>
          <w:rFonts w:ascii="Times New Roman" w:hAnsi="Times New Roman" w:cs="Times New Roman"/>
          <w:sz w:val="24"/>
          <w:szCs w:val="24"/>
        </w:rPr>
        <w:t xml:space="preserve"> the author often uses</w:t>
      </w:r>
      <w:r>
        <w:rPr>
          <w:rFonts w:ascii="Times New Roman" w:hAnsi="Times New Roman" w:cs="Times New Roman"/>
          <w:sz w:val="24"/>
          <w:szCs w:val="24"/>
        </w:rPr>
        <w:t xml:space="preserve"> imagery to add detail about the </w:t>
      </w:r>
      <w:r w:rsidR="008857F6">
        <w:rPr>
          <w:rFonts w:ascii="Times New Roman" w:hAnsi="Times New Roman" w:cs="Times New Roman"/>
          <w:sz w:val="24"/>
          <w:szCs w:val="24"/>
        </w:rPr>
        <w:t xml:space="preserve">ups and downs of the </w:t>
      </w:r>
      <w:r>
        <w:rPr>
          <w:rFonts w:ascii="Times New Roman" w:hAnsi="Times New Roman" w:cs="Times New Roman"/>
          <w:sz w:val="24"/>
          <w:szCs w:val="24"/>
        </w:rPr>
        <w:t xml:space="preserve">relationship the poem discusses. </w:t>
      </w:r>
      <w:commentRangeStart w:id="3"/>
      <w:r w:rsidR="007A36C5" w:rsidRPr="007A36C5">
        <w:rPr>
          <w:rFonts w:ascii="Times New Roman" w:hAnsi="Times New Roman" w:cs="Times New Roman"/>
          <w:sz w:val="24"/>
          <w:szCs w:val="24"/>
          <w:highlight w:val="yellow"/>
          <w:rPrChange w:id="4" w:author="Eric Torres" w:date="2010-01-07T17:50:00Z">
            <w:rPr>
              <w:rFonts w:ascii="Times New Roman" w:hAnsi="Times New Roman" w:cs="Times New Roman"/>
              <w:sz w:val="24"/>
              <w:szCs w:val="24"/>
            </w:rPr>
          </w:rPrChange>
        </w:rPr>
        <w:t>An example of imagery is when the poem states that towels the couple own are “gaudy, bought on sale” (12).</w:t>
      </w:r>
      <w:r w:rsidR="00A071A9">
        <w:rPr>
          <w:rFonts w:ascii="Times New Roman" w:hAnsi="Times New Roman" w:cs="Times New Roman"/>
          <w:sz w:val="24"/>
          <w:szCs w:val="24"/>
        </w:rPr>
        <w:t xml:space="preserve"> </w:t>
      </w:r>
      <w:commentRangeStart w:id="5"/>
      <w:r w:rsidR="00A071A9">
        <w:rPr>
          <w:rFonts w:ascii="Times New Roman" w:hAnsi="Times New Roman" w:cs="Times New Roman"/>
          <w:sz w:val="24"/>
          <w:szCs w:val="24"/>
        </w:rPr>
        <w:t>“</w:t>
      </w:r>
      <w:r w:rsidR="00C83DE3">
        <w:rPr>
          <w:rFonts w:ascii="Times New Roman" w:hAnsi="Times New Roman" w:cs="Times New Roman"/>
          <w:sz w:val="24"/>
          <w:szCs w:val="24"/>
        </w:rPr>
        <w:t>Towels patterned orange and green,</w:t>
      </w:r>
      <w:r w:rsidR="007A5D08">
        <w:rPr>
          <w:rFonts w:ascii="Times New Roman" w:hAnsi="Times New Roman" w:cs="Times New Roman"/>
          <w:sz w:val="24"/>
          <w:szCs w:val="24"/>
        </w:rPr>
        <w:t xml:space="preserve"> </w:t>
      </w:r>
      <w:r w:rsidR="00535B87">
        <w:rPr>
          <w:rFonts w:ascii="Times New Roman" w:hAnsi="Times New Roman" w:cs="Times New Roman"/>
          <w:sz w:val="24"/>
          <w:szCs w:val="24"/>
        </w:rPr>
        <w:t>/</w:t>
      </w:r>
      <w:r w:rsidR="00C83DE3">
        <w:rPr>
          <w:rFonts w:ascii="Times New Roman" w:hAnsi="Times New Roman" w:cs="Times New Roman"/>
          <w:sz w:val="24"/>
          <w:szCs w:val="24"/>
        </w:rPr>
        <w:t xml:space="preserve"> flowered pink and lavender,</w:t>
      </w:r>
      <w:r w:rsidR="007A5D08">
        <w:rPr>
          <w:rFonts w:ascii="Times New Roman" w:hAnsi="Times New Roman" w:cs="Times New Roman"/>
          <w:sz w:val="24"/>
          <w:szCs w:val="24"/>
        </w:rPr>
        <w:t xml:space="preserve"> </w:t>
      </w:r>
      <w:r w:rsidR="00535B87">
        <w:rPr>
          <w:rFonts w:ascii="Times New Roman" w:hAnsi="Times New Roman" w:cs="Times New Roman"/>
          <w:sz w:val="24"/>
          <w:szCs w:val="24"/>
        </w:rPr>
        <w:t>/</w:t>
      </w:r>
      <w:r w:rsidR="00C83DE3">
        <w:rPr>
          <w:rFonts w:ascii="Times New Roman" w:hAnsi="Times New Roman" w:cs="Times New Roman"/>
          <w:sz w:val="24"/>
          <w:szCs w:val="24"/>
        </w:rPr>
        <w:t xml:space="preserve"> gaudy, bought on sale”</w:t>
      </w:r>
      <w:r w:rsidR="00A071A9">
        <w:rPr>
          <w:rFonts w:ascii="Times New Roman" w:hAnsi="Times New Roman" w:cs="Times New Roman"/>
          <w:sz w:val="24"/>
          <w:szCs w:val="24"/>
        </w:rPr>
        <w:t xml:space="preserve"> </w:t>
      </w:r>
      <w:commentRangeEnd w:id="5"/>
      <w:r w:rsidR="006E3BC7">
        <w:rPr>
          <w:rStyle w:val="CommentReference"/>
        </w:rPr>
        <w:commentReference w:id="5"/>
      </w:r>
      <w:r w:rsidR="00A071A9">
        <w:rPr>
          <w:rFonts w:ascii="Times New Roman" w:hAnsi="Times New Roman" w:cs="Times New Roman"/>
          <w:sz w:val="24"/>
          <w:szCs w:val="24"/>
        </w:rPr>
        <w:t xml:space="preserve">(10-12). </w:t>
      </w:r>
      <w:r w:rsidR="00DF1B1C">
        <w:rPr>
          <w:rFonts w:ascii="Times New Roman" w:hAnsi="Times New Roman" w:cs="Times New Roman"/>
          <w:sz w:val="24"/>
          <w:szCs w:val="24"/>
        </w:rPr>
        <w:t>T</w:t>
      </w:r>
      <w:commentRangeStart w:id="6"/>
      <w:r w:rsidR="00DF1B1C">
        <w:rPr>
          <w:rFonts w:ascii="Times New Roman" w:hAnsi="Times New Roman" w:cs="Times New Roman"/>
          <w:sz w:val="24"/>
          <w:szCs w:val="24"/>
        </w:rPr>
        <w:t>he words “gaudy” and “on sale”</w:t>
      </w:r>
      <w:r w:rsidR="00B52462">
        <w:rPr>
          <w:rFonts w:ascii="Times New Roman" w:hAnsi="Times New Roman" w:cs="Times New Roman"/>
          <w:sz w:val="24"/>
          <w:szCs w:val="24"/>
        </w:rPr>
        <w:t xml:space="preserve"> </w:t>
      </w:r>
      <w:commentRangeEnd w:id="6"/>
      <w:r w:rsidR="006E3BC7">
        <w:rPr>
          <w:rStyle w:val="CommentReference"/>
        </w:rPr>
        <w:commentReference w:id="6"/>
      </w:r>
      <w:r w:rsidR="00B52462">
        <w:rPr>
          <w:rFonts w:ascii="Times New Roman" w:hAnsi="Times New Roman" w:cs="Times New Roman"/>
          <w:sz w:val="24"/>
          <w:szCs w:val="24"/>
        </w:rPr>
        <w:t xml:space="preserve">are able to create a picture in </w:t>
      </w:r>
      <w:r w:rsidR="007A5D08">
        <w:rPr>
          <w:rFonts w:ascii="Times New Roman" w:hAnsi="Times New Roman" w:cs="Times New Roman"/>
          <w:sz w:val="24"/>
          <w:szCs w:val="24"/>
        </w:rPr>
        <w:t>someone’s</w:t>
      </w:r>
      <w:r w:rsidR="00B52462">
        <w:rPr>
          <w:rFonts w:ascii="Times New Roman" w:hAnsi="Times New Roman" w:cs="Times New Roman"/>
          <w:sz w:val="24"/>
          <w:szCs w:val="24"/>
        </w:rPr>
        <w:t xml:space="preserve"> mind regarding the type of things the couple was able to afford at </w:t>
      </w:r>
      <w:r w:rsidR="00946358">
        <w:rPr>
          <w:rFonts w:ascii="Times New Roman" w:hAnsi="Times New Roman" w:cs="Times New Roman"/>
          <w:sz w:val="24"/>
          <w:szCs w:val="24"/>
        </w:rPr>
        <w:t xml:space="preserve">a specific time in their relationship. </w:t>
      </w:r>
      <w:commentRangeEnd w:id="3"/>
      <w:r w:rsidR="00067092">
        <w:rPr>
          <w:rStyle w:val="CommentReference"/>
        </w:rPr>
        <w:commentReference w:id="3"/>
      </w:r>
      <w:r w:rsidR="00946358">
        <w:rPr>
          <w:rFonts w:ascii="Times New Roman" w:hAnsi="Times New Roman" w:cs="Times New Roman"/>
          <w:sz w:val="24"/>
          <w:szCs w:val="24"/>
        </w:rPr>
        <w:t xml:space="preserve">Since the towels were bought on sale, the poem creates a sense of possible struggle for the </w:t>
      </w:r>
      <w:r w:rsidR="00695475">
        <w:rPr>
          <w:rFonts w:ascii="Times New Roman" w:hAnsi="Times New Roman" w:cs="Times New Roman"/>
          <w:sz w:val="24"/>
          <w:szCs w:val="24"/>
        </w:rPr>
        <w:t>poem’s subject.</w:t>
      </w:r>
      <w:r w:rsidR="00316A43">
        <w:rPr>
          <w:rFonts w:ascii="Times New Roman" w:hAnsi="Times New Roman" w:cs="Times New Roman"/>
          <w:sz w:val="24"/>
          <w:szCs w:val="24"/>
        </w:rPr>
        <w:t xml:space="preserve"> Another example of imagery in “Sorting Laundry” is when the speaker talks about the way her life would be like if the other person </w:t>
      </w:r>
      <w:r w:rsidR="007A5D08">
        <w:rPr>
          <w:rFonts w:ascii="Times New Roman" w:hAnsi="Times New Roman" w:cs="Times New Roman"/>
          <w:sz w:val="24"/>
          <w:szCs w:val="24"/>
        </w:rPr>
        <w:t>left</w:t>
      </w:r>
      <w:r w:rsidR="00316A43">
        <w:rPr>
          <w:rFonts w:ascii="Times New Roman" w:hAnsi="Times New Roman" w:cs="Times New Roman"/>
          <w:sz w:val="24"/>
          <w:szCs w:val="24"/>
        </w:rPr>
        <w:t xml:space="preserve">, explaining that not even massive amounts of laundry would fill the spot left </w:t>
      </w:r>
      <w:r w:rsidR="00316A43">
        <w:rPr>
          <w:rFonts w:ascii="Times New Roman" w:hAnsi="Times New Roman" w:cs="Times New Roman"/>
          <w:sz w:val="24"/>
          <w:szCs w:val="24"/>
        </w:rPr>
        <w:lastRenderedPageBreak/>
        <w:t xml:space="preserve">behind (49-51). </w:t>
      </w:r>
      <w:r w:rsidR="00695475">
        <w:rPr>
          <w:rFonts w:ascii="Times New Roman" w:hAnsi="Times New Roman" w:cs="Times New Roman"/>
          <w:sz w:val="24"/>
          <w:szCs w:val="24"/>
        </w:rPr>
        <w:t xml:space="preserve"> </w:t>
      </w:r>
      <w:r w:rsidR="009C0466">
        <w:rPr>
          <w:rFonts w:ascii="Times New Roman" w:hAnsi="Times New Roman" w:cs="Times New Roman"/>
          <w:sz w:val="24"/>
          <w:szCs w:val="24"/>
        </w:rPr>
        <w:t>This stanza is able to create a picture of how the speaker of the poem feels toward his or her significant other</w:t>
      </w:r>
      <w:commentRangeStart w:id="7"/>
      <w:r w:rsidR="009C0466">
        <w:rPr>
          <w:rFonts w:ascii="Times New Roman" w:hAnsi="Times New Roman" w:cs="Times New Roman"/>
          <w:sz w:val="24"/>
          <w:szCs w:val="24"/>
        </w:rPr>
        <w:t>. If the other person were to leave, the speaker would feel lonely and lost, a</w:t>
      </w:r>
      <w:r w:rsidR="00316A43">
        <w:rPr>
          <w:rFonts w:ascii="Times New Roman" w:hAnsi="Times New Roman" w:cs="Times New Roman"/>
          <w:sz w:val="24"/>
          <w:szCs w:val="24"/>
        </w:rPr>
        <w:t>nd nothing would make those feelings go away</w:t>
      </w:r>
      <w:r w:rsidR="009C0466">
        <w:rPr>
          <w:rFonts w:ascii="Times New Roman" w:hAnsi="Times New Roman" w:cs="Times New Roman"/>
          <w:sz w:val="24"/>
          <w:szCs w:val="24"/>
        </w:rPr>
        <w:t xml:space="preserve">. </w:t>
      </w:r>
      <w:r w:rsidR="008E25B9">
        <w:rPr>
          <w:rFonts w:ascii="Times New Roman" w:hAnsi="Times New Roman" w:cs="Times New Roman"/>
          <w:sz w:val="24"/>
          <w:szCs w:val="24"/>
        </w:rPr>
        <w:t xml:space="preserve">The use of imagery in “Sorting Laundry” helps give the reader a better sense of the </w:t>
      </w:r>
      <w:r w:rsidR="008F750C">
        <w:rPr>
          <w:rFonts w:ascii="Times New Roman" w:hAnsi="Times New Roman" w:cs="Times New Roman"/>
          <w:sz w:val="24"/>
          <w:szCs w:val="24"/>
        </w:rPr>
        <w:t>type</w:t>
      </w:r>
      <w:r w:rsidR="007A5D08">
        <w:rPr>
          <w:rFonts w:ascii="Times New Roman" w:hAnsi="Times New Roman" w:cs="Times New Roman"/>
          <w:sz w:val="24"/>
          <w:szCs w:val="24"/>
        </w:rPr>
        <w:t xml:space="preserve"> of relationship the couple has</w:t>
      </w:r>
      <w:r w:rsidR="008F750C">
        <w:rPr>
          <w:rFonts w:ascii="Times New Roman" w:hAnsi="Times New Roman" w:cs="Times New Roman"/>
          <w:sz w:val="24"/>
          <w:szCs w:val="24"/>
        </w:rPr>
        <w:t xml:space="preserve"> and also how they still stay together through hard times.</w:t>
      </w:r>
      <w:commentRangeEnd w:id="7"/>
      <w:r w:rsidR="006E3BC7">
        <w:rPr>
          <w:rStyle w:val="CommentReference"/>
        </w:rPr>
        <w:commentReference w:id="7"/>
      </w:r>
    </w:p>
    <w:p w:rsidR="003365ED" w:rsidRDefault="007A36C5" w:rsidP="00BE0E72">
      <w:pPr>
        <w:spacing w:after="0" w:line="480" w:lineRule="auto"/>
        <w:ind w:firstLine="720"/>
        <w:rPr>
          <w:rFonts w:ascii="Times New Roman" w:hAnsi="Times New Roman" w:cs="Times New Roman"/>
          <w:sz w:val="24"/>
          <w:szCs w:val="24"/>
        </w:rPr>
      </w:pPr>
      <w:r w:rsidRPr="007A36C5">
        <w:rPr>
          <w:rFonts w:ascii="Times New Roman" w:hAnsi="Times New Roman" w:cs="Times New Roman"/>
          <w:sz w:val="24"/>
          <w:szCs w:val="24"/>
          <w:highlight w:val="yellow"/>
          <w:rPrChange w:id="8" w:author="Eric Torres" w:date="2010-01-06T21:59:00Z">
            <w:rPr>
              <w:rFonts w:ascii="Times New Roman" w:hAnsi="Times New Roman" w:cs="Times New Roman"/>
              <w:sz w:val="24"/>
              <w:szCs w:val="24"/>
            </w:rPr>
          </w:rPrChange>
        </w:rPr>
        <w:t>The purpose of simile</w:t>
      </w:r>
      <w:r w:rsidR="00B72F75">
        <w:rPr>
          <w:rFonts w:ascii="Times New Roman" w:hAnsi="Times New Roman" w:cs="Times New Roman"/>
          <w:sz w:val="24"/>
          <w:szCs w:val="24"/>
        </w:rPr>
        <w:t xml:space="preserve"> </w:t>
      </w:r>
      <w:commentRangeStart w:id="9"/>
      <w:r w:rsidR="005A616B">
        <w:rPr>
          <w:rFonts w:ascii="Times New Roman" w:hAnsi="Times New Roman" w:cs="Times New Roman"/>
          <w:sz w:val="24"/>
          <w:szCs w:val="24"/>
        </w:rPr>
        <w:t xml:space="preserve">is used </w:t>
      </w:r>
      <w:commentRangeEnd w:id="9"/>
      <w:r w:rsidR="006E3BC7">
        <w:rPr>
          <w:rStyle w:val="CommentReference"/>
        </w:rPr>
        <w:commentReference w:id="9"/>
      </w:r>
      <w:r w:rsidR="005A616B">
        <w:rPr>
          <w:rFonts w:ascii="Times New Roman" w:hAnsi="Times New Roman" w:cs="Times New Roman"/>
          <w:sz w:val="24"/>
          <w:szCs w:val="24"/>
        </w:rPr>
        <w:t>in “Sorting Laundry</w:t>
      </w:r>
      <w:r w:rsidR="009D262B">
        <w:rPr>
          <w:rFonts w:ascii="Times New Roman" w:hAnsi="Times New Roman" w:cs="Times New Roman"/>
          <w:sz w:val="24"/>
          <w:szCs w:val="24"/>
        </w:rPr>
        <w:t>”</w:t>
      </w:r>
      <w:r w:rsidR="00C512A6">
        <w:rPr>
          <w:rFonts w:ascii="Times New Roman" w:hAnsi="Times New Roman" w:cs="Times New Roman"/>
          <w:sz w:val="24"/>
          <w:szCs w:val="24"/>
        </w:rPr>
        <w:t xml:space="preserve"> </w:t>
      </w:r>
      <w:r w:rsidRPr="007A36C5">
        <w:rPr>
          <w:rFonts w:ascii="Times New Roman" w:hAnsi="Times New Roman" w:cs="Times New Roman"/>
          <w:sz w:val="24"/>
          <w:szCs w:val="24"/>
          <w:highlight w:val="yellow"/>
          <w:rPrChange w:id="10" w:author="Eric Torres" w:date="2010-01-06T21:59:00Z">
            <w:rPr>
              <w:rFonts w:ascii="Times New Roman" w:hAnsi="Times New Roman" w:cs="Times New Roman"/>
              <w:sz w:val="24"/>
              <w:szCs w:val="24"/>
            </w:rPr>
          </w:rPrChange>
        </w:rPr>
        <w:t>is</w:t>
      </w:r>
      <w:r w:rsidR="009D262B">
        <w:rPr>
          <w:rFonts w:ascii="Times New Roman" w:hAnsi="Times New Roman" w:cs="Times New Roman"/>
          <w:sz w:val="24"/>
          <w:szCs w:val="24"/>
        </w:rPr>
        <w:t xml:space="preserve"> to </w:t>
      </w:r>
      <w:r w:rsidR="005B54E8">
        <w:rPr>
          <w:rFonts w:ascii="Times New Roman" w:hAnsi="Times New Roman" w:cs="Times New Roman"/>
          <w:sz w:val="24"/>
          <w:szCs w:val="24"/>
        </w:rPr>
        <w:t xml:space="preserve">represent the type of relationship the subject in the poem has with someone </w:t>
      </w:r>
      <w:commentRangeStart w:id="11"/>
      <w:r w:rsidRPr="007A36C5">
        <w:rPr>
          <w:rFonts w:ascii="Times New Roman" w:hAnsi="Times New Roman" w:cs="Times New Roman"/>
          <w:sz w:val="24"/>
          <w:szCs w:val="24"/>
          <w:highlight w:val="yellow"/>
          <w:rPrChange w:id="12" w:author="Eric Torres" w:date="2010-01-06T21:40:00Z">
            <w:rPr>
              <w:rFonts w:ascii="Times New Roman" w:hAnsi="Times New Roman" w:cs="Times New Roman"/>
              <w:sz w:val="24"/>
              <w:szCs w:val="24"/>
            </w:rPr>
          </w:rPrChange>
        </w:rPr>
        <w:t xml:space="preserve">about whom </w:t>
      </w:r>
      <w:commentRangeEnd w:id="11"/>
      <w:r w:rsidRPr="007A36C5">
        <w:rPr>
          <w:rStyle w:val="CommentReference"/>
          <w:highlight w:val="yellow"/>
          <w:rPrChange w:id="13" w:author="Eric Torres" w:date="2010-01-06T21:40:00Z">
            <w:rPr>
              <w:rStyle w:val="CommentReference"/>
            </w:rPr>
          </w:rPrChange>
        </w:rPr>
        <w:commentReference w:id="11"/>
      </w:r>
      <w:r w:rsidR="008832CF">
        <w:rPr>
          <w:rFonts w:ascii="Times New Roman" w:hAnsi="Times New Roman" w:cs="Times New Roman"/>
          <w:sz w:val="24"/>
          <w:szCs w:val="24"/>
        </w:rPr>
        <w:t>she cares</w:t>
      </w:r>
      <w:r w:rsidR="005B54E8">
        <w:rPr>
          <w:rFonts w:ascii="Times New Roman" w:hAnsi="Times New Roman" w:cs="Times New Roman"/>
          <w:sz w:val="24"/>
          <w:szCs w:val="24"/>
        </w:rPr>
        <w:t xml:space="preserve">. </w:t>
      </w:r>
      <w:r w:rsidR="005A616B">
        <w:rPr>
          <w:rFonts w:ascii="Times New Roman" w:hAnsi="Times New Roman" w:cs="Times New Roman"/>
          <w:sz w:val="24"/>
          <w:szCs w:val="24"/>
        </w:rPr>
        <w:t xml:space="preserve"> </w:t>
      </w:r>
      <w:r w:rsidR="00625465">
        <w:rPr>
          <w:rFonts w:ascii="Times New Roman" w:hAnsi="Times New Roman" w:cs="Times New Roman"/>
          <w:sz w:val="24"/>
          <w:szCs w:val="24"/>
        </w:rPr>
        <w:t xml:space="preserve">An example of simile is when the speaker compares the sheets </w:t>
      </w:r>
      <w:r w:rsidR="007A5D08">
        <w:rPr>
          <w:rFonts w:ascii="Times New Roman" w:hAnsi="Times New Roman" w:cs="Times New Roman"/>
          <w:sz w:val="24"/>
          <w:szCs w:val="24"/>
        </w:rPr>
        <w:t xml:space="preserve">he or </w:t>
      </w:r>
      <w:r w:rsidR="00625465">
        <w:rPr>
          <w:rFonts w:ascii="Times New Roman" w:hAnsi="Times New Roman" w:cs="Times New Roman"/>
          <w:sz w:val="24"/>
          <w:szCs w:val="24"/>
        </w:rPr>
        <w:t xml:space="preserve">she has to tablecloths for giants (4-6). </w:t>
      </w:r>
      <w:r w:rsidR="008832CF">
        <w:rPr>
          <w:rFonts w:ascii="Times New Roman" w:hAnsi="Times New Roman" w:cs="Times New Roman"/>
          <w:sz w:val="24"/>
          <w:szCs w:val="24"/>
        </w:rPr>
        <w:t xml:space="preserve">The sheets are being compared to </w:t>
      </w:r>
      <w:r w:rsidR="00CF1D69">
        <w:rPr>
          <w:rFonts w:ascii="Times New Roman" w:hAnsi="Times New Roman" w:cs="Times New Roman"/>
          <w:sz w:val="24"/>
          <w:szCs w:val="24"/>
        </w:rPr>
        <w:t xml:space="preserve">something very large, </w:t>
      </w:r>
      <w:r w:rsidR="004A4B2A">
        <w:rPr>
          <w:rFonts w:ascii="Times New Roman" w:hAnsi="Times New Roman" w:cs="Times New Roman"/>
          <w:sz w:val="24"/>
          <w:szCs w:val="24"/>
        </w:rPr>
        <w:t>which connects to</w:t>
      </w:r>
      <w:r w:rsidR="00B70BE7">
        <w:rPr>
          <w:rFonts w:ascii="Times New Roman" w:hAnsi="Times New Roman" w:cs="Times New Roman"/>
          <w:sz w:val="24"/>
          <w:szCs w:val="24"/>
        </w:rPr>
        <w:t xml:space="preserve"> the couple having strong feelings for each other, even when they have something big to overcome.</w:t>
      </w:r>
      <w:r w:rsidR="007A5D08">
        <w:rPr>
          <w:rFonts w:ascii="Times New Roman" w:hAnsi="Times New Roman" w:cs="Times New Roman"/>
          <w:sz w:val="24"/>
          <w:szCs w:val="24"/>
        </w:rPr>
        <w:t xml:space="preserve"> The simile </w:t>
      </w:r>
      <w:r w:rsidR="0059475B">
        <w:rPr>
          <w:rFonts w:ascii="Times New Roman" w:hAnsi="Times New Roman" w:cs="Times New Roman"/>
          <w:sz w:val="24"/>
          <w:szCs w:val="24"/>
        </w:rPr>
        <w:t xml:space="preserve">also </w:t>
      </w:r>
      <w:r w:rsidR="007A5D08">
        <w:rPr>
          <w:rFonts w:ascii="Times New Roman" w:hAnsi="Times New Roman" w:cs="Times New Roman"/>
          <w:sz w:val="24"/>
          <w:szCs w:val="24"/>
        </w:rPr>
        <w:t>adds insight</w:t>
      </w:r>
      <w:r w:rsidR="00ED47C0">
        <w:rPr>
          <w:rFonts w:ascii="Times New Roman" w:hAnsi="Times New Roman" w:cs="Times New Roman"/>
          <w:sz w:val="24"/>
          <w:szCs w:val="24"/>
        </w:rPr>
        <w:t xml:space="preserve"> by showing the speaker’s</w:t>
      </w:r>
      <w:r w:rsidR="0094294D">
        <w:rPr>
          <w:rFonts w:ascii="Times New Roman" w:hAnsi="Times New Roman" w:cs="Times New Roman"/>
          <w:sz w:val="24"/>
          <w:szCs w:val="24"/>
        </w:rPr>
        <w:t xml:space="preserve"> thoughts toward the type</w:t>
      </w:r>
      <w:r w:rsidR="006262F3">
        <w:rPr>
          <w:rFonts w:ascii="Times New Roman" w:hAnsi="Times New Roman" w:cs="Times New Roman"/>
          <w:sz w:val="24"/>
          <w:szCs w:val="24"/>
        </w:rPr>
        <w:t>s</w:t>
      </w:r>
      <w:r w:rsidR="0094294D">
        <w:rPr>
          <w:rFonts w:ascii="Times New Roman" w:hAnsi="Times New Roman" w:cs="Times New Roman"/>
          <w:sz w:val="24"/>
          <w:szCs w:val="24"/>
        </w:rPr>
        <w:t xml:space="preserve"> of items he or she owns with a significant other. The speaker </w:t>
      </w:r>
      <w:r w:rsidR="008E45E1">
        <w:rPr>
          <w:rFonts w:ascii="Times New Roman" w:hAnsi="Times New Roman" w:cs="Times New Roman"/>
          <w:sz w:val="24"/>
          <w:szCs w:val="24"/>
        </w:rPr>
        <w:t>relishes</w:t>
      </w:r>
      <w:r w:rsidR="0094294D">
        <w:rPr>
          <w:rFonts w:ascii="Times New Roman" w:hAnsi="Times New Roman" w:cs="Times New Roman"/>
          <w:sz w:val="24"/>
          <w:szCs w:val="24"/>
        </w:rPr>
        <w:t xml:space="preserve"> </w:t>
      </w:r>
      <w:r w:rsidR="008E45E1">
        <w:rPr>
          <w:rFonts w:ascii="Times New Roman" w:hAnsi="Times New Roman" w:cs="Times New Roman"/>
          <w:sz w:val="24"/>
          <w:szCs w:val="24"/>
        </w:rPr>
        <w:t xml:space="preserve">in these thoughts because they are a reminder of not only the literal items shared with the other person, but also the life </w:t>
      </w:r>
      <w:r w:rsidR="00990D9F">
        <w:rPr>
          <w:rFonts w:ascii="Times New Roman" w:hAnsi="Times New Roman" w:cs="Times New Roman"/>
          <w:sz w:val="24"/>
          <w:szCs w:val="24"/>
        </w:rPr>
        <w:t>they share</w:t>
      </w:r>
      <w:r w:rsidR="008E45E1">
        <w:rPr>
          <w:rFonts w:ascii="Times New Roman" w:hAnsi="Times New Roman" w:cs="Times New Roman"/>
          <w:sz w:val="24"/>
          <w:szCs w:val="24"/>
        </w:rPr>
        <w:t xml:space="preserve">. Another example of </w:t>
      </w:r>
      <w:r w:rsidR="00F242DB">
        <w:rPr>
          <w:rFonts w:ascii="Times New Roman" w:hAnsi="Times New Roman" w:cs="Times New Roman"/>
          <w:sz w:val="24"/>
          <w:szCs w:val="24"/>
        </w:rPr>
        <w:t>simile</w:t>
      </w:r>
      <w:r w:rsidR="008E45E1">
        <w:rPr>
          <w:rFonts w:ascii="Times New Roman" w:hAnsi="Times New Roman" w:cs="Times New Roman"/>
          <w:sz w:val="24"/>
          <w:szCs w:val="24"/>
        </w:rPr>
        <w:t xml:space="preserve"> in “Sorting Laundry” is when the poem states, “Myriad uncoupled socks</w:t>
      </w:r>
      <w:r w:rsidR="007A5D08">
        <w:rPr>
          <w:rFonts w:ascii="Times New Roman" w:hAnsi="Times New Roman" w:cs="Times New Roman"/>
          <w:sz w:val="24"/>
          <w:szCs w:val="24"/>
        </w:rPr>
        <w:t xml:space="preserve"> </w:t>
      </w:r>
      <w:r w:rsidR="008B4ACE">
        <w:rPr>
          <w:rFonts w:ascii="Times New Roman" w:hAnsi="Times New Roman" w:cs="Times New Roman"/>
          <w:sz w:val="24"/>
          <w:szCs w:val="24"/>
        </w:rPr>
        <w:t>/</w:t>
      </w:r>
      <w:r w:rsidR="008E45E1">
        <w:rPr>
          <w:rFonts w:ascii="Times New Roman" w:hAnsi="Times New Roman" w:cs="Times New Roman"/>
          <w:sz w:val="24"/>
          <w:szCs w:val="24"/>
        </w:rPr>
        <w:t xml:space="preserve"> which went paired into the foam</w:t>
      </w:r>
      <w:r w:rsidR="007A5D08">
        <w:rPr>
          <w:rFonts w:ascii="Times New Roman" w:hAnsi="Times New Roman" w:cs="Times New Roman"/>
          <w:sz w:val="24"/>
          <w:szCs w:val="24"/>
        </w:rPr>
        <w:t xml:space="preserve"> </w:t>
      </w:r>
      <w:r w:rsidR="008B4ACE">
        <w:rPr>
          <w:rFonts w:ascii="Times New Roman" w:hAnsi="Times New Roman" w:cs="Times New Roman"/>
          <w:sz w:val="24"/>
          <w:szCs w:val="24"/>
        </w:rPr>
        <w:t>/</w:t>
      </w:r>
      <w:r w:rsidR="008E45E1">
        <w:rPr>
          <w:rFonts w:ascii="Times New Roman" w:hAnsi="Times New Roman" w:cs="Times New Roman"/>
          <w:sz w:val="24"/>
          <w:szCs w:val="24"/>
        </w:rPr>
        <w:t xml:space="preserve"> like those creatures in the ark” (22-24)</w:t>
      </w:r>
      <w:r w:rsidR="00BF5299">
        <w:rPr>
          <w:rFonts w:ascii="Times New Roman" w:hAnsi="Times New Roman" w:cs="Times New Roman"/>
          <w:sz w:val="24"/>
          <w:szCs w:val="24"/>
        </w:rPr>
        <w:t>.</w:t>
      </w:r>
      <w:r w:rsidR="00C25B61">
        <w:rPr>
          <w:rFonts w:ascii="Times New Roman" w:hAnsi="Times New Roman" w:cs="Times New Roman"/>
          <w:sz w:val="24"/>
          <w:szCs w:val="24"/>
        </w:rPr>
        <w:t xml:space="preserve"> </w:t>
      </w:r>
      <w:commentRangeStart w:id="14"/>
      <w:r w:rsidR="00C25B61">
        <w:rPr>
          <w:rFonts w:ascii="Times New Roman" w:hAnsi="Times New Roman" w:cs="Times New Roman"/>
          <w:sz w:val="24"/>
          <w:szCs w:val="24"/>
        </w:rPr>
        <w:t xml:space="preserve">This simile </w:t>
      </w:r>
      <w:commentRangeEnd w:id="14"/>
      <w:r w:rsidR="006E3BC7">
        <w:rPr>
          <w:rStyle w:val="CommentReference"/>
        </w:rPr>
        <w:commentReference w:id="14"/>
      </w:r>
      <w:r w:rsidR="00D608C0">
        <w:rPr>
          <w:rFonts w:ascii="Times New Roman" w:hAnsi="Times New Roman" w:cs="Times New Roman"/>
          <w:sz w:val="24"/>
          <w:szCs w:val="24"/>
        </w:rPr>
        <w:t xml:space="preserve"> </w:t>
      </w:r>
      <w:r w:rsidRPr="007A36C5">
        <w:rPr>
          <w:rFonts w:ascii="Times New Roman" w:hAnsi="Times New Roman" w:cs="Times New Roman"/>
          <w:sz w:val="24"/>
          <w:szCs w:val="24"/>
          <w:highlight w:val="yellow"/>
          <w:rPrChange w:id="15" w:author="Eric Torres" w:date="2010-01-06T21:53:00Z">
            <w:rPr>
              <w:rFonts w:ascii="Times New Roman" w:hAnsi="Times New Roman" w:cs="Times New Roman"/>
              <w:sz w:val="24"/>
              <w:szCs w:val="24"/>
            </w:rPr>
          </w:rPrChange>
        </w:rPr>
        <w:t xml:space="preserve">of the socks compared to animals in </w:t>
      </w:r>
      <w:r w:rsidR="00D608C0">
        <w:rPr>
          <w:rFonts w:ascii="Times New Roman" w:hAnsi="Times New Roman" w:cs="Times New Roman"/>
          <w:sz w:val="24"/>
          <w:szCs w:val="24"/>
          <w:highlight w:val="yellow"/>
        </w:rPr>
        <w:t>an</w:t>
      </w:r>
      <w:r w:rsidRPr="007A36C5">
        <w:rPr>
          <w:rFonts w:ascii="Times New Roman" w:hAnsi="Times New Roman" w:cs="Times New Roman"/>
          <w:sz w:val="24"/>
          <w:szCs w:val="24"/>
          <w:highlight w:val="yellow"/>
          <w:rPrChange w:id="16" w:author="Eric Torres" w:date="2010-01-06T21:53:00Z">
            <w:rPr>
              <w:rFonts w:ascii="Times New Roman" w:hAnsi="Times New Roman" w:cs="Times New Roman"/>
              <w:sz w:val="24"/>
              <w:szCs w:val="24"/>
            </w:rPr>
          </w:rPrChange>
        </w:rPr>
        <w:t xml:space="preserve"> ark</w:t>
      </w:r>
      <w:r w:rsidR="00D608C0">
        <w:rPr>
          <w:rFonts w:ascii="Times New Roman" w:hAnsi="Times New Roman" w:cs="Times New Roman"/>
          <w:sz w:val="24"/>
          <w:szCs w:val="24"/>
        </w:rPr>
        <w:t xml:space="preserve"> </w:t>
      </w:r>
      <w:r w:rsidR="00E82146">
        <w:rPr>
          <w:rFonts w:ascii="Times New Roman" w:hAnsi="Times New Roman" w:cs="Times New Roman"/>
          <w:sz w:val="24"/>
          <w:szCs w:val="24"/>
        </w:rPr>
        <w:t xml:space="preserve">adds a somewhat humorous approach to the poem because of the </w:t>
      </w:r>
      <w:r w:rsidRPr="007A36C5">
        <w:rPr>
          <w:rFonts w:ascii="Times New Roman" w:hAnsi="Times New Roman" w:cs="Times New Roman"/>
          <w:sz w:val="24"/>
          <w:szCs w:val="24"/>
          <w:highlight w:val="yellow"/>
          <w:rPrChange w:id="17" w:author="Eric Torres" w:date="2010-01-06T21:56:00Z">
            <w:rPr>
              <w:rFonts w:ascii="Times New Roman" w:hAnsi="Times New Roman" w:cs="Times New Roman"/>
              <w:sz w:val="24"/>
              <w:szCs w:val="24"/>
            </w:rPr>
          </w:rPrChange>
        </w:rPr>
        <w:t xml:space="preserve">connection </w:t>
      </w:r>
      <w:r w:rsidR="00A200DE">
        <w:rPr>
          <w:rFonts w:ascii="Times New Roman" w:hAnsi="Times New Roman" w:cs="Times New Roman"/>
          <w:sz w:val="24"/>
          <w:szCs w:val="24"/>
        </w:rPr>
        <w:t>made</w:t>
      </w:r>
      <w:r w:rsidR="00E82146">
        <w:rPr>
          <w:rFonts w:ascii="Times New Roman" w:hAnsi="Times New Roman" w:cs="Times New Roman"/>
          <w:sz w:val="24"/>
          <w:szCs w:val="24"/>
        </w:rPr>
        <w:t xml:space="preserve">. </w:t>
      </w:r>
      <w:r w:rsidRPr="007A36C5">
        <w:rPr>
          <w:rFonts w:ascii="Times New Roman" w:hAnsi="Times New Roman" w:cs="Times New Roman"/>
          <w:sz w:val="24"/>
          <w:szCs w:val="24"/>
          <w:highlight w:val="yellow"/>
          <w:rPrChange w:id="18" w:author="Eric Torres" w:date="2010-01-06T22:08:00Z">
            <w:rPr>
              <w:rFonts w:ascii="Times New Roman" w:hAnsi="Times New Roman" w:cs="Times New Roman"/>
              <w:sz w:val="24"/>
              <w:szCs w:val="24"/>
            </w:rPr>
          </w:rPrChange>
        </w:rPr>
        <w:t>The simile shows that</w:t>
      </w:r>
      <w:r w:rsidR="006E3617">
        <w:rPr>
          <w:rFonts w:ascii="Times New Roman" w:hAnsi="Times New Roman" w:cs="Times New Roman"/>
          <w:sz w:val="24"/>
          <w:szCs w:val="24"/>
        </w:rPr>
        <w:t xml:space="preserve"> </w:t>
      </w:r>
      <w:commentRangeStart w:id="19"/>
      <w:r w:rsidR="00A146A1">
        <w:rPr>
          <w:rFonts w:ascii="Times New Roman" w:hAnsi="Times New Roman" w:cs="Times New Roman"/>
          <w:sz w:val="24"/>
          <w:szCs w:val="24"/>
        </w:rPr>
        <w:t xml:space="preserve">The author </w:t>
      </w:r>
      <w:r w:rsidR="009E082C">
        <w:rPr>
          <w:rFonts w:ascii="Times New Roman" w:hAnsi="Times New Roman" w:cs="Times New Roman"/>
          <w:sz w:val="24"/>
          <w:szCs w:val="24"/>
        </w:rPr>
        <w:t xml:space="preserve">uses </w:t>
      </w:r>
      <w:r w:rsidR="00A146A1">
        <w:rPr>
          <w:rFonts w:ascii="Times New Roman" w:hAnsi="Times New Roman" w:cs="Times New Roman"/>
          <w:sz w:val="24"/>
          <w:szCs w:val="24"/>
        </w:rPr>
        <w:t xml:space="preserve">the simile </w:t>
      </w:r>
      <w:r w:rsidR="009E082C">
        <w:rPr>
          <w:rFonts w:ascii="Times New Roman" w:hAnsi="Times New Roman" w:cs="Times New Roman"/>
          <w:sz w:val="24"/>
          <w:szCs w:val="24"/>
        </w:rPr>
        <w:t>to</w:t>
      </w:r>
      <w:r w:rsidR="00433CCC">
        <w:rPr>
          <w:rFonts w:ascii="Times New Roman" w:hAnsi="Times New Roman" w:cs="Times New Roman"/>
          <w:sz w:val="24"/>
          <w:szCs w:val="24"/>
        </w:rPr>
        <w:t xml:space="preserve"> show that </w:t>
      </w:r>
      <w:commentRangeEnd w:id="19"/>
      <w:r w:rsidR="006E3BC7">
        <w:rPr>
          <w:rStyle w:val="CommentReference"/>
        </w:rPr>
        <w:commentReference w:id="19"/>
      </w:r>
      <w:r w:rsidR="00433CCC">
        <w:rPr>
          <w:rFonts w:ascii="Times New Roman" w:hAnsi="Times New Roman" w:cs="Times New Roman"/>
          <w:sz w:val="24"/>
          <w:szCs w:val="24"/>
        </w:rPr>
        <w:t>although the socks going into the washing machine are not quite the same,</w:t>
      </w:r>
      <w:r w:rsidR="00B67AAB">
        <w:rPr>
          <w:rFonts w:ascii="Times New Roman" w:hAnsi="Times New Roman" w:cs="Times New Roman"/>
          <w:sz w:val="24"/>
          <w:szCs w:val="24"/>
        </w:rPr>
        <w:t xml:space="preserve"> the necessary job of getting them clean </w:t>
      </w:r>
      <w:r w:rsidR="007E4420">
        <w:rPr>
          <w:rFonts w:ascii="Times New Roman" w:hAnsi="Times New Roman" w:cs="Times New Roman"/>
          <w:sz w:val="24"/>
          <w:szCs w:val="24"/>
        </w:rPr>
        <w:t>still occurs</w:t>
      </w:r>
      <w:r w:rsidR="00173A02">
        <w:rPr>
          <w:rFonts w:ascii="Times New Roman" w:hAnsi="Times New Roman" w:cs="Times New Roman"/>
          <w:sz w:val="24"/>
          <w:szCs w:val="24"/>
        </w:rPr>
        <w:t xml:space="preserve">. Similarly, the couple may have their disagreements and differences, yet they still love each other. In “Sorting Laundry,” the use of simile further explains </w:t>
      </w:r>
      <w:r w:rsidR="00897AFC">
        <w:rPr>
          <w:rFonts w:ascii="Times New Roman" w:hAnsi="Times New Roman" w:cs="Times New Roman"/>
          <w:sz w:val="24"/>
          <w:szCs w:val="24"/>
        </w:rPr>
        <w:t>the relationship shared between two people.</w:t>
      </w:r>
    </w:p>
    <w:p w:rsidR="00897AFC" w:rsidRDefault="007A36C5" w:rsidP="00BE0E72">
      <w:pPr>
        <w:spacing w:after="0" w:line="480" w:lineRule="auto"/>
        <w:ind w:firstLine="720"/>
        <w:rPr>
          <w:rFonts w:ascii="Times New Roman" w:hAnsi="Times New Roman" w:cs="Times New Roman"/>
          <w:sz w:val="24"/>
          <w:szCs w:val="24"/>
        </w:rPr>
      </w:pPr>
      <w:r w:rsidRPr="007A36C5">
        <w:rPr>
          <w:rFonts w:ascii="Times New Roman" w:hAnsi="Times New Roman" w:cs="Times New Roman"/>
          <w:sz w:val="24"/>
          <w:szCs w:val="24"/>
          <w:highlight w:val="yellow"/>
          <w:rPrChange w:id="20" w:author="Eric Torres" w:date="2010-01-06T22:20:00Z">
            <w:rPr>
              <w:rFonts w:ascii="Times New Roman" w:hAnsi="Times New Roman" w:cs="Times New Roman"/>
              <w:sz w:val="24"/>
              <w:szCs w:val="24"/>
            </w:rPr>
          </w:rPrChange>
        </w:rPr>
        <w:t>Metaphors are present</w:t>
      </w:r>
      <w:r w:rsidR="00AA54F4">
        <w:rPr>
          <w:rFonts w:ascii="Times New Roman" w:hAnsi="Times New Roman" w:cs="Times New Roman"/>
          <w:sz w:val="24"/>
          <w:szCs w:val="24"/>
        </w:rPr>
        <w:t xml:space="preserve"> </w:t>
      </w:r>
      <w:commentRangeStart w:id="21"/>
      <w:r w:rsidR="007A5D08">
        <w:rPr>
          <w:rFonts w:ascii="Times New Roman" w:hAnsi="Times New Roman" w:cs="Times New Roman"/>
          <w:sz w:val="24"/>
          <w:szCs w:val="24"/>
        </w:rPr>
        <w:t xml:space="preserve">author used </w:t>
      </w:r>
      <w:commentRangeEnd w:id="21"/>
      <w:r w:rsidR="006E3BC7">
        <w:rPr>
          <w:rStyle w:val="CommentReference"/>
        </w:rPr>
        <w:commentReference w:id="21"/>
      </w:r>
      <w:r w:rsidR="00897AFC">
        <w:rPr>
          <w:rFonts w:ascii="Times New Roman" w:hAnsi="Times New Roman" w:cs="Times New Roman"/>
          <w:sz w:val="24"/>
          <w:szCs w:val="24"/>
        </w:rPr>
        <w:t xml:space="preserve"> </w:t>
      </w:r>
      <w:r w:rsidR="00E5565C">
        <w:rPr>
          <w:rFonts w:ascii="Times New Roman" w:hAnsi="Times New Roman" w:cs="Times New Roman"/>
          <w:sz w:val="24"/>
          <w:szCs w:val="24"/>
        </w:rPr>
        <w:t xml:space="preserve">throughout “Sorting Laundry” </w:t>
      </w:r>
      <w:r w:rsidRPr="007A36C5">
        <w:rPr>
          <w:rFonts w:ascii="Times New Roman" w:hAnsi="Times New Roman" w:cs="Times New Roman"/>
          <w:sz w:val="24"/>
          <w:szCs w:val="24"/>
          <w:highlight w:val="yellow"/>
          <w:rPrChange w:id="22" w:author="Eric Torres" w:date="2010-01-06T22:24:00Z">
            <w:rPr>
              <w:rFonts w:ascii="Times New Roman" w:hAnsi="Times New Roman" w:cs="Times New Roman"/>
              <w:sz w:val="24"/>
              <w:szCs w:val="24"/>
            </w:rPr>
          </w:rPrChange>
        </w:rPr>
        <w:t>to show</w:t>
      </w:r>
      <w:r w:rsidR="00811302">
        <w:rPr>
          <w:rFonts w:ascii="Times New Roman" w:hAnsi="Times New Roman" w:cs="Times New Roman"/>
          <w:sz w:val="24"/>
          <w:szCs w:val="24"/>
        </w:rPr>
        <w:t xml:space="preserve"> the reader the devotion involved in any relationship and specifically in the speaker’s relationship. An example of metaphor in “Sorting Laundry” is when the poem states, “Folding clothes,</w:t>
      </w:r>
      <w:r w:rsidR="007A5D08">
        <w:rPr>
          <w:rFonts w:ascii="Times New Roman" w:hAnsi="Times New Roman" w:cs="Times New Roman"/>
          <w:sz w:val="24"/>
          <w:szCs w:val="24"/>
        </w:rPr>
        <w:t xml:space="preserve"> </w:t>
      </w:r>
      <w:r w:rsidR="001666D0">
        <w:rPr>
          <w:rFonts w:ascii="Times New Roman" w:hAnsi="Times New Roman" w:cs="Times New Roman"/>
          <w:sz w:val="24"/>
          <w:szCs w:val="24"/>
        </w:rPr>
        <w:t xml:space="preserve">/ I think of folding </w:t>
      </w:r>
      <w:r w:rsidR="001666D0">
        <w:rPr>
          <w:rFonts w:ascii="Times New Roman" w:hAnsi="Times New Roman" w:cs="Times New Roman"/>
          <w:sz w:val="24"/>
          <w:szCs w:val="24"/>
        </w:rPr>
        <w:lastRenderedPageBreak/>
        <w:t>you</w:t>
      </w:r>
      <w:r w:rsidR="007A5D08">
        <w:rPr>
          <w:rFonts w:ascii="Times New Roman" w:hAnsi="Times New Roman" w:cs="Times New Roman"/>
          <w:sz w:val="24"/>
          <w:szCs w:val="24"/>
        </w:rPr>
        <w:t xml:space="preserve"> </w:t>
      </w:r>
      <w:r w:rsidR="001666D0">
        <w:rPr>
          <w:rFonts w:ascii="Times New Roman" w:hAnsi="Times New Roman" w:cs="Times New Roman"/>
          <w:sz w:val="24"/>
          <w:szCs w:val="24"/>
        </w:rPr>
        <w:t xml:space="preserve">/ </w:t>
      </w:r>
      <w:r w:rsidR="00811302">
        <w:rPr>
          <w:rFonts w:ascii="Times New Roman" w:hAnsi="Times New Roman" w:cs="Times New Roman"/>
          <w:sz w:val="24"/>
          <w:szCs w:val="24"/>
        </w:rPr>
        <w:t xml:space="preserve">into my life” (1-3). </w:t>
      </w:r>
      <w:r w:rsidR="00857AC2">
        <w:rPr>
          <w:rFonts w:ascii="Times New Roman" w:hAnsi="Times New Roman" w:cs="Times New Roman"/>
          <w:sz w:val="24"/>
          <w:szCs w:val="24"/>
        </w:rPr>
        <w:t xml:space="preserve">The speaker relates the laundry he or she does to </w:t>
      </w:r>
      <w:r w:rsidR="00897495">
        <w:rPr>
          <w:rFonts w:ascii="Times New Roman" w:hAnsi="Times New Roman" w:cs="Times New Roman"/>
          <w:sz w:val="24"/>
          <w:szCs w:val="24"/>
        </w:rPr>
        <w:t xml:space="preserve">the </w:t>
      </w:r>
      <w:r w:rsidR="00350758">
        <w:rPr>
          <w:rFonts w:ascii="Times New Roman" w:hAnsi="Times New Roman" w:cs="Times New Roman"/>
          <w:sz w:val="24"/>
          <w:szCs w:val="24"/>
        </w:rPr>
        <w:t xml:space="preserve">steps </w:t>
      </w:r>
      <w:r w:rsidR="0013569B">
        <w:rPr>
          <w:rFonts w:ascii="Times New Roman" w:hAnsi="Times New Roman" w:cs="Times New Roman"/>
          <w:sz w:val="24"/>
          <w:szCs w:val="24"/>
        </w:rPr>
        <w:t xml:space="preserve">taken to include a significant other in a person’s life. </w:t>
      </w:r>
      <w:r w:rsidR="00E3179A">
        <w:rPr>
          <w:rFonts w:ascii="Times New Roman" w:hAnsi="Times New Roman" w:cs="Times New Roman"/>
          <w:sz w:val="24"/>
          <w:szCs w:val="24"/>
        </w:rPr>
        <w:t xml:space="preserve">The metaphor shows </w:t>
      </w:r>
      <w:r w:rsidR="005B633B">
        <w:rPr>
          <w:rFonts w:ascii="Times New Roman" w:hAnsi="Times New Roman" w:cs="Times New Roman"/>
          <w:sz w:val="24"/>
          <w:szCs w:val="24"/>
        </w:rPr>
        <w:t xml:space="preserve">that effort needs to be put into the relationship and that the benefits from this are </w:t>
      </w:r>
      <w:r w:rsidR="008D2F02">
        <w:rPr>
          <w:rFonts w:ascii="Times New Roman" w:hAnsi="Times New Roman" w:cs="Times New Roman"/>
          <w:sz w:val="24"/>
          <w:szCs w:val="24"/>
        </w:rPr>
        <w:t xml:space="preserve">worth that effort. Another example of metaphor in “Sorting Laundry” occurs when the speaker says that </w:t>
      </w:r>
      <w:r w:rsidR="007A5D08">
        <w:rPr>
          <w:rFonts w:ascii="Times New Roman" w:hAnsi="Times New Roman" w:cs="Times New Roman"/>
          <w:sz w:val="24"/>
          <w:szCs w:val="24"/>
        </w:rPr>
        <w:t>her</w:t>
      </w:r>
      <w:r w:rsidR="008D2F02">
        <w:rPr>
          <w:rFonts w:ascii="Times New Roman" w:hAnsi="Times New Roman" w:cs="Times New Roman"/>
          <w:sz w:val="24"/>
          <w:szCs w:val="24"/>
        </w:rPr>
        <w:t xml:space="preserve"> pillowcases still hold the dreams the couple has, even after </w:t>
      </w:r>
      <w:r w:rsidR="00B04ABD">
        <w:rPr>
          <w:rFonts w:ascii="Times New Roman" w:hAnsi="Times New Roman" w:cs="Times New Roman"/>
          <w:sz w:val="24"/>
          <w:szCs w:val="24"/>
        </w:rPr>
        <w:t xml:space="preserve">they were </w:t>
      </w:r>
      <w:r w:rsidR="008D2F02">
        <w:rPr>
          <w:rFonts w:ascii="Times New Roman" w:hAnsi="Times New Roman" w:cs="Times New Roman"/>
          <w:sz w:val="24"/>
          <w:szCs w:val="24"/>
        </w:rPr>
        <w:t xml:space="preserve">washed many times (7-9). </w:t>
      </w:r>
      <w:commentRangeStart w:id="23"/>
      <w:r w:rsidR="00556986">
        <w:rPr>
          <w:rFonts w:ascii="Times New Roman" w:hAnsi="Times New Roman" w:cs="Times New Roman"/>
          <w:sz w:val="24"/>
          <w:szCs w:val="24"/>
        </w:rPr>
        <w:t xml:space="preserve">This metaphor shows that throughout everything people in a relationship </w:t>
      </w:r>
      <w:r w:rsidR="008B4ACE">
        <w:rPr>
          <w:rFonts w:ascii="Times New Roman" w:hAnsi="Times New Roman" w:cs="Times New Roman"/>
          <w:sz w:val="24"/>
          <w:szCs w:val="24"/>
        </w:rPr>
        <w:t>experience</w:t>
      </w:r>
      <w:r w:rsidR="00556986">
        <w:rPr>
          <w:rFonts w:ascii="Times New Roman" w:hAnsi="Times New Roman" w:cs="Times New Roman"/>
          <w:sz w:val="24"/>
          <w:szCs w:val="24"/>
        </w:rPr>
        <w:t>, the goals and dreams that were present in the relationship in the beginning are usually there later on. In the speaker’s relationship, each person cares about the other even though they may have problems. The use of metaphor in “Sorting Laundry” helps the reader better understand the feelings the speaker has.</w:t>
      </w:r>
      <w:commentRangeEnd w:id="23"/>
      <w:r w:rsidR="006E3BC7">
        <w:rPr>
          <w:rStyle w:val="CommentReference"/>
        </w:rPr>
        <w:commentReference w:id="23"/>
      </w:r>
    </w:p>
    <w:p w:rsidR="00556986" w:rsidRDefault="00556986" w:rsidP="00BE0E72">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“Sorting Laundry,” Elisavietta Ritchie uses different literary devices in order to support the subject matter of her poem. Overall, the poem’s main point is to describe a long-lasting relationship </w:t>
      </w:r>
      <w:r w:rsidR="00240D30">
        <w:rPr>
          <w:rFonts w:ascii="Times New Roman" w:hAnsi="Times New Roman" w:cs="Times New Roman"/>
          <w:sz w:val="24"/>
          <w:szCs w:val="24"/>
        </w:rPr>
        <w:t xml:space="preserve">that can withstand the difficulties it </w:t>
      </w:r>
      <w:r w:rsidR="008B4ACE">
        <w:rPr>
          <w:rFonts w:ascii="Times New Roman" w:hAnsi="Times New Roman" w:cs="Times New Roman"/>
          <w:sz w:val="24"/>
          <w:szCs w:val="24"/>
        </w:rPr>
        <w:t>endures</w:t>
      </w:r>
      <w:r w:rsidR="00240D30">
        <w:rPr>
          <w:rFonts w:ascii="Times New Roman" w:hAnsi="Times New Roman" w:cs="Times New Roman"/>
          <w:sz w:val="24"/>
          <w:szCs w:val="24"/>
        </w:rPr>
        <w:t xml:space="preserve">. The laundry in the poem is representative of the relationship, since the laundry is always a task at hand. Similarly, the relationship between the speaker and the person she talks about is something that always takes hard work. The poem is able to inform and entertain </w:t>
      </w:r>
      <w:r w:rsidR="007A5D08">
        <w:rPr>
          <w:rFonts w:ascii="Times New Roman" w:hAnsi="Times New Roman" w:cs="Times New Roman"/>
          <w:sz w:val="24"/>
          <w:szCs w:val="24"/>
        </w:rPr>
        <w:t xml:space="preserve">with </w:t>
      </w:r>
      <w:r w:rsidR="00240D30">
        <w:rPr>
          <w:rFonts w:ascii="Times New Roman" w:hAnsi="Times New Roman" w:cs="Times New Roman"/>
          <w:sz w:val="24"/>
          <w:szCs w:val="24"/>
        </w:rPr>
        <w:t xml:space="preserve">its subject matter and literary devices. </w:t>
      </w:r>
      <w:r w:rsidR="00990219">
        <w:rPr>
          <w:rFonts w:ascii="Times New Roman" w:hAnsi="Times New Roman" w:cs="Times New Roman"/>
          <w:sz w:val="24"/>
          <w:szCs w:val="24"/>
        </w:rPr>
        <w:t>In conclusion, “Sorting Laundry” by Elisavietta Ritchie uses imagery, simile, and metaphor to explore the positive and negative aspects of a relationship.</w:t>
      </w:r>
    </w:p>
    <w:p w:rsidR="00F126F5" w:rsidRDefault="00F126F5" w:rsidP="00BE0E72">
      <w:pPr>
        <w:spacing w:after="0" w:line="480" w:lineRule="auto"/>
        <w:ind w:firstLine="720"/>
        <w:rPr>
          <w:rFonts w:ascii="Times New Roman" w:hAnsi="Times New Roman" w:cs="Times New Roman"/>
          <w:sz w:val="24"/>
          <w:szCs w:val="24"/>
        </w:rPr>
      </w:pPr>
    </w:p>
    <w:p w:rsidR="00F126F5" w:rsidRDefault="00F126F5" w:rsidP="00BE0E72">
      <w:pPr>
        <w:spacing w:after="0" w:line="480" w:lineRule="auto"/>
        <w:ind w:firstLine="720"/>
        <w:rPr>
          <w:rFonts w:ascii="Times New Roman" w:hAnsi="Times New Roman" w:cs="Times New Roman"/>
          <w:sz w:val="24"/>
          <w:szCs w:val="24"/>
        </w:rPr>
      </w:pPr>
    </w:p>
    <w:p w:rsidR="00F126F5" w:rsidRDefault="00F126F5" w:rsidP="00BE0E72">
      <w:pPr>
        <w:spacing w:after="0" w:line="480" w:lineRule="auto"/>
        <w:ind w:firstLine="720"/>
        <w:rPr>
          <w:rFonts w:ascii="Times New Roman" w:hAnsi="Times New Roman" w:cs="Times New Roman"/>
          <w:sz w:val="24"/>
          <w:szCs w:val="24"/>
        </w:rPr>
      </w:pPr>
    </w:p>
    <w:p w:rsidR="00F126F5" w:rsidRDefault="00F126F5" w:rsidP="00BE0E72">
      <w:pPr>
        <w:spacing w:after="0" w:line="480" w:lineRule="auto"/>
        <w:ind w:firstLine="720"/>
        <w:rPr>
          <w:rFonts w:ascii="Times New Roman" w:hAnsi="Times New Roman" w:cs="Times New Roman"/>
          <w:sz w:val="24"/>
          <w:szCs w:val="24"/>
        </w:rPr>
      </w:pPr>
    </w:p>
    <w:p w:rsidR="00F126F5" w:rsidRDefault="00F126F5" w:rsidP="00BE0E72">
      <w:pPr>
        <w:spacing w:after="0" w:line="480" w:lineRule="auto"/>
        <w:ind w:firstLine="720"/>
        <w:rPr>
          <w:rFonts w:ascii="Times New Roman" w:hAnsi="Times New Roman" w:cs="Times New Roman"/>
          <w:sz w:val="24"/>
          <w:szCs w:val="24"/>
        </w:rPr>
      </w:pPr>
    </w:p>
    <w:p w:rsidR="00F126F5" w:rsidRDefault="00F126F5" w:rsidP="00BE0E72">
      <w:pPr>
        <w:spacing w:after="0" w:line="480" w:lineRule="auto"/>
        <w:ind w:firstLine="720"/>
        <w:rPr>
          <w:rFonts w:ascii="Times New Roman" w:hAnsi="Times New Roman" w:cs="Times New Roman"/>
          <w:sz w:val="24"/>
          <w:szCs w:val="24"/>
        </w:rPr>
      </w:pPr>
    </w:p>
    <w:p w:rsidR="00771F04" w:rsidRDefault="00771F04" w:rsidP="00771F04">
      <w:pPr>
        <w:pStyle w:val="citation"/>
        <w:spacing w:line="480" w:lineRule="auto"/>
        <w:ind w:left="0" w:firstLine="0"/>
        <w:rPr>
          <w:rFonts w:eastAsiaTheme="minorHAnsi"/>
          <w:sz w:val="24"/>
          <w:szCs w:val="24"/>
        </w:rPr>
      </w:pPr>
    </w:p>
    <w:p w:rsidR="00C50EE8" w:rsidRDefault="00C50EE8" w:rsidP="00771F04">
      <w:pPr>
        <w:pStyle w:val="citation"/>
        <w:spacing w:line="480" w:lineRule="auto"/>
        <w:ind w:left="0" w:firstLine="0"/>
        <w:jc w:val="center"/>
        <w:rPr>
          <w:sz w:val="24"/>
          <w:szCs w:val="24"/>
        </w:rPr>
      </w:pPr>
      <w:r>
        <w:rPr>
          <w:sz w:val="24"/>
          <w:szCs w:val="24"/>
        </w:rPr>
        <w:t>Work Cited</w:t>
      </w:r>
    </w:p>
    <w:p w:rsidR="00F126F5" w:rsidRDefault="00C50EE8" w:rsidP="00C50EE8">
      <w:pPr>
        <w:pStyle w:val="citation"/>
        <w:spacing w:line="480" w:lineRule="auto"/>
        <w:ind w:left="518" w:hanging="446"/>
        <w:rPr>
          <w:ins w:id="24" w:author=" " w:date="2009-12-14T10:19:00Z"/>
          <w:sz w:val="24"/>
          <w:szCs w:val="24"/>
        </w:rPr>
      </w:pPr>
      <w:r>
        <w:rPr>
          <w:sz w:val="24"/>
          <w:szCs w:val="24"/>
        </w:rPr>
        <w:t xml:space="preserve">Ritchie, Elisavietta. “Sorting Laundry.” </w:t>
      </w:r>
      <w:r w:rsidRPr="00C43C47">
        <w:rPr>
          <w:iCs/>
          <w:sz w:val="24"/>
          <w:szCs w:val="24"/>
          <w:u w:val="single"/>
        </w:rPr>
        <w:t>Perrine's Literature Structure, Sound, and Sense</w:t>
      </w:r>
      <w:r w:rsidRPr="007977BB">
        <w:rPr>
          <w:sz w:val="24"/>
          <w:szCs w:val="24"/>
        </w:rPr>
        <w:t>.</w:t>
      </w:r>
      <w:r>
        <w:rPr>
          <w:sz w:val="24"/>
          <w:szCs w:val="24"/>
        </w:rPr>
        <w:t xml:space="preserve"> Ed. Thomas R. Arp</w:t>
      </w:r>
      <w:r w:rsidRPr="007977BB">
        <w:rPr>
          <w:sz w:val="24"/>
          <w:szCs w:val="24"/>
        </w:rPr>
        <w:t xml:space="preserve"> and Greg Johnson.</w:t>
      </w:r>
      <w:r>
        <w:rPr>
          <w:sz w:val="24"/>
          <w:szCs w:val="24"/>
        </w:rPr>
        <w:t xml:space="preserve"> 9</w:t>
      </w:r>
      <w:r w:rsidRPr="003745B7">
        <w:rPr>
          <w:sz w:val="24"/>
          <w:szCs w:val="24"/>
          <w:vertAlign w:val="superscript"/>
        </w:rPr>
        <w:t>th</w:t>
      </w:r>
      <w:r>
        <w:rPr>
          <w:sz w:val="24"/>
          <w:szCs w:val="24"/>
        </w:rPr>
        <w:t xml:space="preserve"> ed. </w:t>
      </w:r>
      <w:r w:rsidRPr="007977BB">
        <w:rPr>
          <w:sz w:val="24"/>
          <w:szCs w:val="24"/>
        </w:rPr>
        <w:t xml:space="preserve"> B</w:t>
      </w:r>
      <w:r>
        <w:rPr>
          <w:sz w:val="24"/>
          <w:szCs w:val="24"/>
        </w:rPr>
        <w:t xml:space="preserve">oston: Thomson Wadsworth, 1970. </w:t>
      </w:r>
      <w:r w:rsidR="004F7211">
        <w:rPr>
          <w:sz w:val="24"/>
          <w:szCs w:val="24"/>
        </w:rPr>
        <w:t>767</w:t>
      </w:r>
      <w:r>
        <w:rPr>
          <w:sz w:val="24"/>
          <w:szCs w:val="24"/>
        </w:rPr>
        <w:t>-</w:t>
      </w:r>
      <w:r w:rsidR="004F7211">
        <w:rPr>
          <w:sz w:val="24"/>
          <w:szCs w:val="24"/>
        </w:rPr>
        <w:t>7</w:t>
      </w:r>
      <w:r>
        <w:rPr>
          <w:sz w:val="24"/>
          <w:szCs w:val="24"/>
        </w:rPr>
        <w:t>68.</w:t>
      </w:r>
    </w:p>
    <w:p w:rsidR="006E3BC7" w:rsidRDefault="006E3BC7" w:rsidP="00C50EE8">
      <w:pPr>
        <w:pStyle w:val="citation"/>
        <w:spacing w:line="480" w:lineRule="auto"/>
        <w:ind w:left="518" w:hanging="446"/>
        <w:rPr>
          <w:ins w:id="25" w:author=" " w:date="2009-12-14T10:19:00Z"/>
          <w:sz w:val="24"/>
          <w:szCs w:val="24"/>
        </w:rPr>
      </w:pPr>
    </w:p>
    <w:p w:rsidR="006E3BC7" w:rsidRPr="00BE0E72" w:rsidRDefault="002C223D" w:rsidP="00C50EE8">
      <w:pPr>
        <w:pStyle w:val="citation"/>
        <w:spacing w:line="480" w:lineRule="auto"/>
        <w:ind w:left="518" w:hanging="446"/>
        <w:rPr>
          <w:sz w:val="24"/>
          <w:szCs w:val="24"/>
        </w:rPr>
      </w:pPr>
      <w:ins w:id="26" w:author=" " w:date="2009-12-14T10:20:00Z">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7.75pt;height:265.5pt">
              <v:imagedata r:id="rId8" o:title=""/>
            </v:shape>
          </w:pict>
        </w:r>
      </w:ins>
    </w:p>
    <w:sectPr w:rsidR="006E3BC7" w:rsidRPr="00BE0E72" w:rsidSect="00D74142">
      <w:headerReference w:type="default" r:id="rId9"/>
      <w:headerReference w:type="first" r:id="rId10"/>
      <w:pgSz w:w="12240" w:h="15840" w:code="1"/>
      <w:pgMar w:top="1440" w:right="1440" w:bottom="1440" w:left="1440" w:header="720" w:footer="720" w:gutter="0"/>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M. Lane" w:date="2010-01-08T07:31:00Z" w:initials="M. Lane">
    <w:p w:rsidR="00FE3B85" w:rsidRDefault="00FE3B85">
      <w:pPr>
        <w:pStyle w:val="CommentText"/>
      </w:pPr>
      <w:r>
        <w:rPr>
          <w:rStyle w:val="CommentReference"/>
        </w:rPr>
        <w:annotationRef/>
      </w:r>
      <w:r>
        <w:t>SIGNED: M. Lane – 1.8.10</w:t>
      </w:r>
    </w:p>
  </w:comment>
  <w:comment w:id="2" w:author=" " w:date="2009-12-14T10:21:00Z" w:initials="MSOffice">
    <w:p w:rsidR="006E3BC7" w:rsidRDefault="006E3BC7">
      <w:pPr>
        <w:pStyle w:val="CommentText"/>
      </w:pPr>
      <w:r>
        <w:rPr>
          <w:rStyle w:val="CommentReference"/>
        </w:rPr>
        <w:annotationRef/>
      </w:r>
      <w:r>
        <w:t>yeah, after about 6 minutes</w:t>
      </w:r>
    </w:p>
  </w:comment>
  <w:comment w:id="1" w:author=" " w:date="2009-12-14T10:21:00Z" w:initials="MSOffice">
    <w:p w:rsidR="006E3BC7" w:rsidRDefault="006E3BC7">
      <w:pPr>
        <w:pStyle w:val="CommentText"/>
      </w:pPr>
      <w:r>
        <w:rPr>
          <w:rStyle w:val="CommentReference"/>
        </w:rPr>
        <w:annotationRef/>
      </w:r>
      <w:r>
        <w:t>very nice job funneling down to your thesis statement</w:t>
      </w:r>
    </w:p>
  </w:comment>
  <w:comment w:id="5" w:author=" " w:date="2009-12-14T10:21:00Z" w:initials="MSOffice">
    <w:p w:rsidR="006E3BC7" w:rsidRDefault="006E3BC7">
      <w:pPr>
        <w:pStyle w:val="CommentText"/>
      </w:pPr>
      <w:r>
        <w:rPr>
          <w:rStyle w:val="CommentReference"/>
        </w:rPr>
        <w:annotationRef/>
      </w:r>
      <w:r>
        <w:t>Whoa. Remember back to literary boot camp and the appropriate size of examples of imagery…small!</w:t>
      </w:r>
    </w:p>
  </w:comment>
  <w:comment w:id="6" w:author=" " w:date="2009-12-14T10:21:00Z" w:initials="MSOffice">
    <w:p w:rsidR="006E3BC7" w:rsidRDefault="006E3BC7">
      <w:pPr>
        <w:pStyle w:val="CommentText"/>
      </w:pPr>
      <w:r>
        <w:rPr>
          <w:rStyle w:val="CommentReference"/>
        </w:rPr>
        <w:annotationRef/>
      </w:r>
      <w:r>
        <w:t>Which? See, this is why you need to limit yourself to samples that are as small as possible.</w:t>
      </w:r>
    </w:p>
  </w:comment>
  <w:comment w:id="3" w:author=" M. Lane" w:date="2010-01-07T09:16:00Z" w:initials="M. Lane">
    <w:p w:rsidR="00067092" w:rsidRDefault="00067092">
      <w:pPr>
        <w:pStyle w:val="CommentText"/>
      </w:pPr>
      <w:r>
        <w:rPr>
          <w:rStyle w:val="CommentReference"/>
        </w:rPr>
        <w:annotationRef/>
      </w:r>
      <w:r>
        <w:t>Revised?</w:t>
      </w:r>
    </w:p>
  </w:comment>
  <w:comment w:id="7" w:author=" " w:date="2009-12-14T10:21:00Z" w:initials="MSOffice">
    <w:p w:rsidR="006E3BC7" w:rsidRDefault="006E3BC7">
      <w:pPr>
        <w:pStyle w:val="CommentText"/>
      </w:pPr>
      <w:r>
        <w:rPr>
          <w:rStyle w:val="CommentReference"/>
        </w:rPr>
        <w:annotationRef/>
      </w:r>
      <w:r>
        <w:t>well put</w:t>
      </w:r>
    </w:p>
  </w:comment>
  <w:comment w:id="9" w:author=" " w:date="2009-12-14T10:21:00Z" w:initials="MSOffice">
    <w:p w:rsidR="006E3BC7" w:rsidRDefault="006E3BC7">
      <w:pPr>
        <w:pStyle w:val="CommentText"/>
      </w:pPr>
      <w:r>
        <w:rPr>
          <w:rStyle w:val="CommentReference"/>
        </w:rPr>
        <w:annotationRef/>
      </w:r>
      <w:r>
        <w:t>9.3 – unnecessary, plus it kind of alludes to an intent by the author</w:t>
      </w:r>
    </w:p>
  </w:comment>
  <w:comment w:id="11" w:author=" " w:date="2009-12-14T10:21:00Z" w:initials="MSOffice">
    <w:p w:rsidR="006E3BC7" w:rsidRDefault="006E3BC7">
      <w:pPr>
        <w:pStyle w:val="CommentText"/>
      </w:pPr>
      <w:r>
        <w:rPr>
          <w:rStyle w:val="CommentReference"/>
        </w:rPr>
        <w:annotationRef/>
      </w:r>
      <w:r>
        <w:t>This will help you avoid dangling a preposition at the end of the sentence.</w:t>
      </w:r>
    </w:p>
  </w:comment>
  <w:comment w:id="14" w:author=" " w:date="2009-12-14T10:21:00Z" w:initials="MSOffice">
    <w:p w:rsidR="006E3BC7" w:rsidRDefault="006E3BC7">
      <w:pPr>
        <w:pStyle w:val="CommentText"/>
      </w:pPr>
      <w:r>
        <w:rPr>
          <w:rStyle w:val="CommentReference"/>
        </w:rPr>
        <w:annotationRef/>
      </w:r>
      <w:r>
        <w:t>What simile? Explain what is being compared to what.</w:t>
      </w:r>
    </w:p>
  </w:comment>
  <w:comment w:id="19" w:author=" " w:date="2009-12-14T10:21:00Z" w:initials="MSOffice">
    <w:p w:rsidR="006E3BC7" w:rsidRDefault="006E3BC7">
      <w:pPr>
        <w:pStyle w:val="CommentText"/>
      </w:pPr>
      <w:r>
        <w:rPr>
          <w:rStyle w:val="CommentReference"/>
        </w:rPr>
        <w:annotationRef/>
      </w:r>
      <w:r>
        <w:t>16.2 – you don’t know this!</w:t>
      </w:r>
    </w:p>
  </w:comment>
  <w:comment w:id="21" w:author=" " w:date="2009-12-14T10:21:00Z" w:initials="MSOffice">
    <w:p w:rsidR="006E3BC7" w:rsidRDefault="006E3BC7">
      <w:pPr>
        <w:pStyle w:val="CommentText"/>
      </w:pPr>
      <w:r>
        <w:rPr>
          <w:rStyle w:val="CommentReference"/>
        </w:rPr>
        <w:annotationRef/>
      </w:r>
      <w:r>
        <w:t>16.2</w:t>
      </w:r>
    </w:p>
  </w:comment>
  <w:comment w:id="23" w:author=" " w:date="2009-12-14T10:21:00Z" w:initials="MSOffice">
    <w:p w:rsidR="006E3BC7" w:rsidRDefault="006E3BC7">
      <w:pPr>
        <w:pStyle w:val="CommentText"/>
      </w:pPr>
      <w:r>
        <w:rPr>
          <w:rStyle w:val="CommentReference"/>
        </w:rPr>
        <w:annotationRef/>
      </w:r>
      <w:r>
        <w:t>good insights</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3CB6" w:rsidRDefault="007C3CB6" w:rsidP="00FF65B5">
      <w:pPr>
        <w:spacing w:after="0" w:line="240" w:lineRule="auto"/>
      </w:pPr>
      <w:r>
        <w:separator/>
      </w:r>
    </w:p>
  </w:endnote>
  <w:endnote w:type="continuationSeparator" w:id="0">
    <w:p w:rsidR="007C3CB6" w:rsidRDefault="007C3CB6" w:rsidP="00FF65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3CB6" w:rsidRDefault="007C3CB6" w:rsidP="00FF65B5">
      <w:pPr>
        <w:spacing w:after="0" w:line="240" w:lineRule="auto"/>
      </w:pPr>
      <w:r>
        <w:separator/>
      </w:r>
    </w:p>
  </w:footnote>
  <w:footnote w:type="continuationSeparator" w:id="0">
    <w:p w:rsidR="007C3CB6" w:rsidRDefault="007C3CB6" w:rsidP="00FF65B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742128"/>
      <w:docPartObj>
        <w:docPartGallery w:val="Page Numbers (Top of Page)"/>
        <w:docPartUnique/>
      </w:docPartObj>
    </w:sdtPr>
    <w:sdtEndPr>
      <w:rPr>
        <w:rFonts w:ascii="Times New Roman" w:hAnsi="Times New Roman" w:cs="Times New Roman"/>
        <w:sz w:val="24"/>
        <w:szCs w:val="24"/>
      </w:rPr>
    </w:sdtEndPr>
    <w:sdtContent>
      <w:p w:rsidR="00D74142" w:rsidRPr="00D74142" w:rsidRDefault="00D74142">
        <w:pPr>
          <w:pStyle w:val="Header"/>
          <w:jc w:val="right"/>
          <w:rPr>
            <w:rFonts w:ascii="Times New Roman" w:hAnsi="Times New Roman" w:cs="Times New Roman"/>
            <w:sz w:val="24"/>
            <w:szCs w:val="24"/>
          </w:rPr>
        </w:pPr>
        <w:r w:rsidRPr="00D74142">
          <w:rPr>
            <w:rFonts w:ascii="Times New Roman" w:hAnsi="Times New Roman" w:cs="Times New Roman"/>
          </w:rPr>
          <w:t>Torres</w:t>
        </w:r>
        <w:r>
          <w:t xml:space="preserve"> </w:t>
        </w:r>
        <w:r w:rsidR="007A36C5" w:rsidRPr="00D74142">
          <w:rPr>
            <w:rFonts w:ascii="Times New Roman" w:hAnsi="Times New Roman" w:cs="Times New Roman"/>
            <w:sz w:val="24"/>
            <w:szCs w:val="24"/>
          </w:rPr>
          <w:fldChar w:fldCharType="begin"/>
        </w:r>
        <w:r w:rsidRPr="00D74142">
          <w:rPr>
            <w:rFonts w:ascii="Times New Roman" w:hAnsi="Times New Roman" w:cs="Times New Roman"/>
            <w:sz w:val="24"/>
            <w:szCs w:val="24"/>
          </w:rPr>
          <w:instrText xml:space="preserve"> PAGE   \* MERGEFORMAT </w:instrText>
        </w:r>
        <w:r w:rsidR="007A36C5" w:rsidRPr="00D74142">
          <w:rPr>
            <w:rFonts w:ascii="Times New Roman" w:hAnsi="Times New Roman" w:cs="Times New Roman"/>
            <w:sz w:val="24"/>
            <w:szCs w:val="24"/>
          </w:rPr>
          <w:fldChar w:fldCharType="separate"/>
        </w:r>
        <w:r w:rsidR="002C223D">
          <w:rPr>
            <w:rFonts w:ascii="Times New Roman" w:hAnsi="Times New Roman" w:cs="Times New Roman"/>
            <w:noProof/>
            <w:sz w:val="24"/>
            <w:szCs w:val="24"/>
          </w:rPr>
          <w:t>6</w:t>
        </w:r>
        <w:r w:rsidR="007A36C5" w:rsidRPr="00D74142">
          <w:rPr>
            <w:rFonts w:ascii="Times New Roman" w:hAnsi="Times New Roman" w:cs="Times New Roman"/>
            <w:sz w:val="24"/>
            <w:szCs w:val="24"/>
          </w:rPr>
          <w:fldChar w:fldCharType="end"/>
        </w:r>
      </w:p>
    </w:sdtContent>
  </w:sdt>
  <w:p w:rsidR="00B55282" w:rsidRDefault="00B5528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6A0D" w:rsidRDefault="00126A0D">
    <w:pPr>
      <w:pStyle w:val="Header"/>
      <w:jc w:val="right"/>
    </w:pPr>
  </w:p>
  <w:p w:rsidR="00126A0D" w:rsidRDefault="00126A0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drawingGridHorizontalSpacing w:val="110"/>
  <w:displayHorizontalDrawingGridEvery w:val="2"/>
  <w:characterSpacingControl w:val="doNotCompress"/>
  <w:hdrShapeDefaults>
    <o:shapedefaults v:ext="edit" spidmax="28674"/>
  </w:hdrShapeDefaults>
  <w:footnotePr>
    <w:footnote w:id="-1"/>
    <w:footnote w:id="0"/>
  </w:footnotePr>
  <w:endnotePr>
    <w:endnote w:id="-1"/>
    <w:endnote w:id="0"/>
  </w:endnotePr>
  <w:compat/>
  <w:rsids>
    <w:rsidRoot w:val="00BE0E72"/>
    <w:rsid w:val="00025B3C"/>
    <w:rsid w:val="00067092"/>
    <w:rsid w:val="00076819"/>
    <w:rsid w:val="00080CA4"/>
    <w:rsid w:val="00083409"/>
    <w:rsid w:val="00083A9F"/>
    <w:rsid w:val="00126A0D"/>
    <w:rsid w:val="001340C4"/>
    <w:rsid w:val="0013569B"/>
    <w:rsid w:val="0013600D"/>
    <w:rsid w:val="0014739D"/>
    <w:rsid w:val="00165E6C"/>
    <w:rsid w:val="001666D0"/>
    <w:rsid w:val="00173A02"/>
    <w:rsid w:val="00187E73"/>
    <w:rsid w:val="001A4BC3"/>
    <w:rsid w:val="001B221A"/>
    <w:rsid w:val="001C6E13"/>
    <w:rsid w:val="001E043F"/>
    <w:rsid w:val="001F44EF"/>
    <w:rsid w:val="0021276E"/>
    <w:rsid w:val="00216592"/>
    <w:rsid w:val="00236BB8"/>
    <w:rsid w:val="00240D30"/>
    <w:rsid w:val="002745D4"/>
    <w:rsid w:val="002A18A5"/>
    <w:rsid w:val="002C223D"/>
    <w:rsid w:val="002D2D5D"/>
    <w:rsid w:val="00316A43"/>
    <w:rsid w:val="003365ED"/>
    <w:rsid w:val="00350758"/>
    <w:rsid w:val="00351242"/>
    <w:rsid w:val="00356397"/>
    <w:rsid w:val="003A6AA3"/>
    <w:rsid w:val="003C32E0"/>
    <w:rsid w:val="003D5F78"/>
    <w:rsid w:val="003F1CA9"/>
    <w:rsid w:val="00401C4D"/>
    <w:rsid w:val="004128C7"/>
    <w:rsid w:val="00433CCC"/>
    <w:rsid w:val="004742C4"/>
    <w:rsid w:val="00474D70"/>
    <w:rsid w:val="004A4B2A"/>
    <w:rsid w:val="004A5CC2"/>
    <w:rsid w:val="004B103E"/>
    <w:rsid w:val="004D4CE1"/>
    <w:rsid w:val="004E3959"/>
    <w:rsid w:val="004F3E08"/>
    <w:rsid w:val="004F7211"/>
    <w:rsid w:val="00511A68"/>
    <w:rsid w:val="00535B87"/>
    <w:rsid w:val="00544367"/>
    <w:rsid w:val="00545208"/>
    <w:rsid w:val="00556986"/>
    <w:rsid w:val="00564B5F"/>
    <w:rsid w:val="0057419D"/>
    <w:rsid w:val="00582055"/>
    <w:rsid w:val="0059475B"/>
    <w:rsid w:val="005A2AD3"/>
    <w:rsid w:val="005A616B"/>
    <w:rsid w:val="005B13B1"/>
    <w:rsid w:val="005B54E8"/>
    <w:rsid w:val="005B633B"/>
    <w:rsid w:val="005C411B"/>
    <w:rsid w:val="005E2525"/>
    <w:rsid w:val="006038FC"/>
    <w:rsid w:val="0061069B"/>
    <w:rsid w:val="00625465"/>
    <w:rsid w:val="006262F3"/>
    <w:rsid w:val="00651C04"/>
    <w:rsid w:val="00655805"/>
    <w:rsid w:val="0066239A"/>
    <w:rsid w:val="00693013"/>
    <w:rsid w:val="00695475"/>
    <w:rsid w:val="006A42B8"/>
    <w:rsid w:val="006B109B"/>
    <w:rsid w:val="006B54FD"/>
    <w:rsid w:val="006C4088"/>
    <w:rsid w:val="006D4232"/>
    <w:rsid w:val="006E3617"/>
    <w:rsid w:val="006E3BC7"/>
    <w:rsid w:val="007563A7"/>
    <w:rsid w:val="00756EFA"/>
    <w:rsid w:val="00761451"/>
    <w:rsid w:val="00771F04"/>
    <w:rsid w:val="007A36C5"/>
    <w:rsid w:val="007A3C32"/>
    <w:rsid w:val="007A5D08"/>
    <w:rsid w:val="007C3CB6"/>
    <w:rsid w:val="007D7E32"/>
    <w:rsid w:val="007E4420"/>
    <w:rsid w:val="007E45EF"/>
    <w:rsid w:val="007E722B"/>
    <w:rsid w:val="00811302"/>
    <w:rsid w:val="008437F7"/>
    <w:rsid w:val="008452E0"/>
    <w:rsid w:val="00857AC2"/>
    <w:rsid w:val="008832CF"/>
    <w:rsid w:val="008857F6"/>
    <w:rsid w:val="00897495"/>
    <w:rsid w:val="00897AFC"/>
    <w:rsid w:val="008A636F"/>
    <w:rsid w:val="008A7CD9"/>
    <w:rsid w:val="008B4ACE"/>
    <w:rsid w:val="008C2D3C"/>
    <w:rsid w:val="008D2F02"/>
    <w:rsid w:val="008E25B9"/>
    <w:rsid w:val="008E45E1"/>
    <w:rsid w:val="008E5EEB"/>
    <w:rsid w:val="008F750C"/>
    <w:rsid w:val="00914800"/>
    <w:rsid w:val="00916E2C"/>
    <w:rsid w:val="00937C32"/>
    <w:rsid w:val="0094294D"/>
    <w:rsid w:val="00946358"/>
    <w:rsid w:val="00957374"/>
    <w:rsid w:val="00984AB6"/>
    <w:rsid w:val="00990219"/>
    <w:rsid w:val="00990D9F"/>
    <w:rsid w:val="00992866"/>
    <w:rsid w:val="009C0466"/>
    <w:rsid w:val="009C3EFF"/>
    <w:rsid w:val="009C416B"/>
    <w:rsid w:val="009C58EE"/>
    <w:rsid w:val="009D262B"/>
    <w:rsid w:val="009D6302"/>
    <w:rsid w:val="009E082C"/>
    <w:rsid w:val="00A071A9"/>
    <w:rsid w:val="00A07932"/>
    <w:rsid w:val="00A146A1"/>
    <w:rsid w:val="00A200DE"/>
    <w:rsid w:val="00A313BA"/>
    <w:rsid w:val="00A42190"/>
    <w:rsid w:val="00A645B0"/>
    <w:rsid w:val="00A931EB"/>
    <w:rsid w:val="00AA54F4"/>
    <w:rsid w:val="00AB401E"/>
    <w:rsid w:val="00AC6CCE"/>
    <w:rsid w:val="00AD58EE"/>
    <w:rsid w:val="00AD7BF8"/>
    <w:rsid w:val="00B04ABD"/>
    <w:rsid w:val="00B11409"/>
    <w:rsid w:val="00B41CF2"/>
    <w:rsid w:val="00B45ABD"/>
    <w:rsid w:val="00B52462"/>
    <w:rsid w:val="00B55282"/>
    <w:rsid w:val="00B677DD"/>
    <w:rsid w:val="00B67AAB"/>
    <w:rsid w:val="00B70BE7"/>
    <w:rsid w:val="00B72F75"/>
    <w:rsid w:val="00B86989"/>
    <w:rsid w:val="00B93AF0"/>
    <w:rsid w:val="00B969C4"/>
    <w:rsid w:val="00BE0E72"/>
    <w:rsid w:val="00BF5299"/>
    <w:rsid w:val="00C00D6E"/>
    <w:rsid w:val="00C22B00"/>
    <w:rsid w:val="00C22FE2"/>
    <w:rsid w:val="00C232F4"/>
    <w:rsid w:val="00C25B61"/>
    <w:rsid w:val="00C313A1"/>
    <w:rsid w:val="00C50EE8"/>
    <w:rsid w:val="00C512A6"/>
    <w:rsid w:val="00C51FF5"/>
    <w:rsid w:val="00C5466F"/>
    <w:rsid w:val="00C6793B"/>
    <w:rsid w:val="00C80693"/>
    <w:rsid w:val="00C83DE3"/>
    <w:rsid w:val="00CE5604"/>
    <w:rsid w:val="00CF1D69"/>
    <w:rsid w:val="00D17725"/>
    <w:rsid w:val="00D46B9D"/>
    <w:rsid w:val="00D608C0"/>
    <w:rsid w:val="00D72787"/>
    <w:rsid w:val="00D74142"/>
    <w:rsid w:val="00D84C09"/>
    <w:rsid w:val="00D93B6D"/>
    <w:rsid w:val="00DC38B5"/>
    <w:rsid w:val="00DE291E"/>
    <w:rsid w:val="00DE3D22"/>
    <w:rsid w:val="00DF1B1C"/>
    <w:rsid w:val="00DF20BE"/>
    <w:rsid w:val="00E17A64"/>
    <w:rsid w:val="00E22010"/>
    <w:rsid w:val="00E3179A"/>
    <w:rsid w:val="00E5565C"/>
    <w:rsid w:val="00E82146"/>
    <w:rsid w:val="00E928D4"/>
    <w:rsid w:val="00E941F9"/>
    <w:rsid w:val="00EA6B38"/>
    <w:rsid w:val="00EB0FC7"/>
    <w:rsid w:val="00EC383B"/>
    <w:rsid w:val="00ED18E5"/>
    <w:rsid w:val="00ED47C0"/>
    <w:rsid w:val="00ED5951"/>
    <w:rsid w:val="00EE41DC"/>
    <w:rsid w:val="00EE594E"/>
    <w:rsid w:val="00F126F5"/>
    <w:rsid w:val="00F242DB"/>
    <w:rsid w:val="00F3524D"/>
    <w:rsid w:val="00F4137B"/>
    <w:rsid w:val="00F52CAB"/>
    <w:rsid w:val="00F573AE"/>
    <w:rsid w:val="00F63A92"/>
    <w:rsid w:val="00FA6847"/>
    <w:rsid w:val="00FB6924"/>
    <w:rsid w:val="00FC1D0C"/>
    <w:rsid w:val="00FC1DCA"/>
    <w:rsid w:val="00FD1257"/>
    <w:rsid w:val="00FE2076"/>
    <w:rsid w:val="00FE3B85"/>
    <w:rsid w:val="00FE3C22"/>
    <w:rsid w:val="00FE7B7F"/>
    <w:rsid w:val="00FF65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1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65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65B5"/>
  </w:style>
  <w:style w:type="paragraph" w:styleId="Footer">
    <w:name w:val="footer"/>
    <w:basedOn w:val="Normal"/>
    <w:link w:val="FooterChar"/>
    <w:uiPriority w:val="99"/>
    <w:unhideWhenUsed/>
    <w:rsid w:val="00FF65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65B5"/>
  </w:style>
  <w:style w:type="paragraph" w:customStyle="1" w:styleId="citation">
    <w:name w:val="citation"/>
    <w:basedOn w:val="Normal"/>
    <w:rsid w:val="00C50EE8"/>
    <w:pPr>
      <w:spacing w:after="0" w:line="480" w:lineRule="atLeast"/>
      <w:ind w:left="525" w:hanging="450"/>
    </w:pPr>
    <w:rPr>
      <w:rFonts w:ascii="Times New Roman" w:eastAsia="Times New Roman" w:hAnsi="Times New Roman" w:cs="Times New Roman"/>
      <w:sz w:val="18"/>
      <w:szCs w:val="18"/>
    </w:rPr>
  </w:style>
  <w:style w:type="character" w:styleId="CommentReference">
    <w:name w:val="annotation reference"/>
    <w:basedOn w:val="DefaultParagraphFont"/>
    <w:uiPriority w:val="99"/>
    <w:semiHidden/>
    <w:unhideWhenUsed/>
    <w:rsid w:val="006E3BC7"/>
    <w:rPr>
      <w:sz w:val="16"/>
      <w:szCs w:val="16"/>
    </w:rPr>
  </w:style>
  <w:style w:type="paragraph" w:styleId="CommentText">
    <w:name w:val="annotation text"/>
    <w:basedOn w:val="Normal"/>
    <w:link w:val="CommentTextChar"/>
    <w:uiPriority w:val="99"/>
    <w:semiHidden/>
    <w:unhideWhenUsed/>
    <w:rsid w:val="006E3BC7"/>
    <w:pPr>
      <w:spacing w:line="240" w:lineRule="auto"/>
    </w:pPr>
    <w:rPr>
      <w:sz w:val="20"/>
      <w:szCs w:val="20"/>
    </w:rPr>
  </w:style>
  <w:style w:type="character" w:customStyle="1" w:styleId="CommentTextChar">
    <w:name w:val="Comment Text Char"/>
    <w:basedOn w:val="DefaultParagraphFont"/>
    <w:link w:val="CommentText"/>
    <w:uiPriority w:val="99"/>
    <w:semiHidden/>
    <w:rsid w:val="006E3BC7"/>
    <w:rPr>
      <w:sz w:val="20"/>
      <w:szCs w:val="20"/>
    </w:rPr>
  </w:style>
  <w:style w:type="paragraph" w:styleId="CommentSubject">
    <w:name w:val="annotation subject"/>
    <w:basedOn w:val="CommentText"/>
    <w:next w:val="CommentText"/>
    <w:link w:val="CommentSubjectChar"/>
    <w:uiPriority w:val="99"/>
    <w:semiHidden/>
    <w:unhideWhenUsed/>
    <w:rsid w:val="006E3BC7"/>
    <w:rPr>
      <w:b/>
      <w:bCs/>
    </w:rPr>
  </w:style>
  <w:style w:type="character" w:customStyle="1" w:styleId="CommentSubjectChar">
    <w:name w:val="Comment Subject Char"/>
    <w:basedOn w:val="CommentTextChar"/>
    <w:link w:val="CommentSubject"/>
    <w:uiPriority w:val="99"/>
    <w:semiHidden/>
    <w:rsid w:val="006E3BC7"/>
    <w:rPr>
      <w:b/>
      <w:bCs/>
    </w:rPr>
  </w:style>
  <w:style w:type="paragraph" w:styleId="BalloonText">
    <w:name w:val="Balloon Text"/>
    <w:basedOn w:val="Normal"/>
    <w:link w:val="BalloonTextChar"/>
    <w:uiPriority w:val="99"/>
    <w:semiHidden/>
    <w:unhideWhenUsed/>
    <w:rsid w:val="006E3B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3BC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A2FF9-6785-4F8A-9649-141E54FE5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1068</Words>
  <Characters>6092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Eric Torres</cp:lastModifiedBy>
  <cp:revision>2</cp:revision>
  <cp:lastPrinted>2009-12-10T02:37:00Z</cp:lastPrinted>
  <dcterms:created xsi:type="dcterms:W3CDTF">2010-01-15T03:04:00Z</dcterms:created>
  <dcterms:modified xsi:type="dcterms:W3CDTF">2010-01-15T03:04:00Z</dcterms:modified>
</cp:coreProperties>
</file>